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8B" w:rsidRPr="00855B29" w:rsidRDefault="00AB22DA" w:rsidP="00EA1687">
      <w:pPr>
        <w:jc w:val="center"/>
        <w:rPr>
          <w:rFonts w:asciiTheme="minorHAnsi" w:hAnsiTheme="minorHAnsi" w:cstheme="minorHAnsi"/>
          <w:b/>
          <w:sz w:val="28"/>
        </w:rPr>
      </w:pPr>
      <w:r w:rsidRPr="00855B29">
        <w:rPr>
          <w:rFonts w:asciiTheme="minorHAnsi" w:hAnsiTheme="minorHAnsi" w:cstheme="minorHAnsi"/>
          <w:b/>
          <w:sz w:val="28"/>
        </w:rPr>
        <w:t>SMLOUVA O DÍLO</w:t>
      </w:r>
    </w:p>
    <w:p w:rsidR="0013508B" w:rsidRDefault="00AB22DA" w:rsidP="0074769D">
      <w:pPr>
        <w:suppressAutoHyphens w:val="0"/>
        <w:spacing w:after="240" w:line="276" w:lineRule="auto"/>
        <w:ind w:left="567" w:hanging="567"/>
        <w:contextualSpacing/>
        <w:jc w:val="center"/>
        <w:outlineLvl w:val="0"/>
        <w:rPr>
          <w:rFonts w:ascii="Calibri" w:hAnsi="Calibri"/>
          <w:szCs w:val="22"/>
        </w:rPr>
      </w:pPr>
      <w:bookmarkStart w:id="0" w:name="_Ref168282808"/>
      <w:r>
        <w:rPr>
          <w:rFonts w:ascii="Calibri" w:hAnsi="Calibri"/>
          <w:szCs w:val="22"/>
        </w:rPr>
        <w:t>uzavřená dle ustanovení § 2586 a násl. zákona č. 89/2012 Sb., občanský zákoník, v platném znění</w:t>
      </w:r>
    </w:p>
    <w:p w:rsidR="0013508B" w:rsidRDefault="0013508B">
      <w:pPr>
        <w:suppressAutoHyphens w:val="0"/>
        <w:spacing w:after="240" w:line="276" w:lineRule="auto"/>
        <w:ind w:left="567" w:hanging="567"/>
        <w:jc w:val="both"/>
        <w:rPr>
          <w:rFonts w:ascii="Calibri" w:eastAsia="Calibri" w:hAnsi="Calibri"/>
          <w:szCs w:val="22"/>
          <w:lang w:eastAsia="en-US"/>
        </w:rPr>
      </w:pPr>
    </w:p>
    <w:p w:rsidR="0013508B" w:rsidRDefault="002916E0" w:rsidP="0074769D">
      <w:pPr>
        <w:suppressAutoHyphens w:val="0"/>
        <w:spacing w:after="240" w:line="276" w:lineRule="auto"/>
        <w:ind w:left="567" w:hanging="567"/>
        <w:contextualSpacing/>
        <w:jc w:val="both"/>
        <w:outlineLvl w:val="0"/>
        <w:rPr>
          <w:rFonts w:ascii="Calibri" w:eastAsia="Calibri" w:hAnsi="Calibri"/>
          <w:b/>
          <w:szCs w:val="22"/>
          <w:lang w:eastAsia="en-US"/>
        </w:rPr>
      </w:pPr>
      <w:r>
        <w:rPr>
          <w:rStyle w:val="FontStyle59"/>
          <w:rFonts w:ascii="Calibri" w:hAnsi="Calibri"/>
        </w:rPr>
        <w:t xml:space="preserve">Zdravotnická záchranná služba Královéhradeckého kraje, </w:t>
      </w:r>
      <w:proofErr w:type="spellStart"/>
      <w:r>
        <w:rPr>
          <w:rStyle w:val="FontStyle59"/>
          <w:rFonts w:ascii="Calibri" w:hAnsi="Calibri"/>
        </w:rPr>
        <w:t>p.o</w:t>
      </w:r>
      <w:proofErr w:type="spellEnd"/>
      <w:r>
        <w:rPr>
          <w:rStyle w:val="FontStyle59"/>
          <w:rFonts w:ascii="Calibri" w:hAnsi="Calibri"/>
        </w:rPr>
        <w:t>.</w:t>
      </w:r>
    </w:p>
    <w:p w:rsidR="0013508B" w:rsidRDefault="002916E0" w:rsidP="002916E0">
      <w:pPr>
        <w:tabs>
          <w:tab w:val="left" w:pos="2268"/>
        </w:tabs>
        <w:suppressAutoHyphens w:val="0"/>
        <w:spacing w:after="240" w:line="276" w:lineRule="auto"/>
        <w:ind w:left="567" w:hanging="567"/>
        <w:contextualSpacing/>
        <w:jc w:val="both"/>
        <w:rPr>
          <w:rFonts w:ascii="Calibri" w:eastAsia="Calibri" w:hAnsi="Calibri"/>
          <w:szCs w:val="22"/>
          <w:lang w:eastAsia="en-US"/>
        </w:rPr>
      </w:pPr>
      <w:r>
        <w:rPr>
          <w:rFonts w:ascii="Calibri" w:eastAsia="Calibri" w:hAnsi="Calibri"/>
          <w:szCs w:val="22"/>
          <w:lang w:eastAsia="en-US"/>
        </w:rPr>
        <w:t xml:space="preserve">se sídlem: </w:t>
      </w:r>
      <w:r>
        <w:rPr>
          <w:rFonts w:ascii="Calibri" w:eastAsia="Calibri" w:hAnsi="Calibri"/>
          <w:szCs w:val="22"/>
          <w:lang w:eastAsia="en-US"/>
        </w:rPr>
        <w:tab/>
        <w:t>Hradecká 1690, 500 12 Hradec Králové</w:t>
      </w:r>
    </w:p>
    <w:p w:rsidR="0013508B" w:rsidRDefault="002916E0" w:rsidP="002916E0">
      <w:pPr>
        <w:tabs>
          <w:tab w:val="left" w:pos="2268"/>
        </w:tabs>
        <w:suppressAutoHyphens w:val="0"/>
        <w:spacing w:line="276" w:lineRule="auto"/>
        <w:ind w:left="567" w:hanging="567"/>
        <w:jc w:val="both"/>
        <w:rPr>
          <w:rFonts w:ascii="Calibri" w:eastAsia="Calibri" w:hAnsi="Calibri"/>
          <w:szCs w:val="22"/>
          <w:lang w:eastAsia="en-US"/>
        </w:rPr>
      </w:pPr>
      <w:r>
        <w:rPr>
          <w:rFonts w:ascii="Calibri" w:eastAsia="Calibri" w:hAnsi="Calibri"/>
          <w:szCs w:val="22"/>
          <w:lang w:eastAsia="en-US"/>
        </w:rPr>
        <w:t>zastoupená:</w:t>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r>
      <w:r>
        <w:rPr>
          <w:rFonts w:ascii="Calibri" w:eastAsia="Calibri" w:hAnsi="Calibri"/>
          <w:szCs w:val="22"/>
          <w:lang w:eastAsia="en-US"/>
        </w:rPr>
        <w:tab/>
        <w:t>MUDr. Jiřím Maškem, ředitelem</w:t>
      </w:r>
    </w:p>
    <w:p w:rsidR="0013508B" w:rsidRDefault="002916E0" w:rsidP="002916E0">
      <w:pPr>
        <w:tabs>
          <w:tab w:val="left" w:pos="2268"/>
        </w:tabs>
        <w:suppressAutoHyphens w:val="0"/>
        <w:spacing w:line="276" w:lineRule="auto"/>
        <w:ind w:left="567" w:hanging="567"/>
        <w:jc w:val="both"/>
        <w:rPr>
          <w:rFonts w:ascii="Calibri" w:hAnsi="Calibri"/>
          <w:szCs w:val="22"/>
        </w:rPr>
      </w:pPr>
      <w:r>
        <w:rPr>
          <w:rFonts w:ascii="Calibri" w:eastAsia="Calibri" w:hAnsi="Calibri"/>
          <w:szCs w:val="22"/>
          <w:lang w:eastAsia="en-US"/>
        </w:rPr>
        <w:t>IČ</w:t>
      </w:r>
      <w:r w:rsidR="00AB22DA">
        <w:rPr>
          <w:rFonts w:ascii="Calibri" w:eastAsia="Calibri" w:hAnsi="Calibri"/>
          <w:szCs w:val="22"/>
          <w:lang w:eastAsia="en-US"/>
        </w:rPr>
        <w:t>:</w:t>
      </w:r>
      <w:r w:rsidR="00AB22DA">
        <w:rPr>
          <w:rFonts w:ascii="Calibri" w:eastAsia="Calibri" w:hAnsi="Calibri"/>
          <w:szCs w:val="22"/>
          <w:lang w:eastAsia="en-US"/>
        </w:rPr>
        <w:tab/>
      </w:r>
      <w:r w:rsidR="00AB22DA">
        <w:rPr>
          <w:rFonts w:ascii="Calibri" w:eastAsia="Calibri" w:hAnsi="Calibri"/>
          <w:szCs w:val="22"/>
          <w:lang w:eastAsia="en-US"/>
        </w:rPr>
        <w:tab/>
      </w:r>
      <w:r>
        <w:rPr>
          <w:rFonts w:ascii="Calibri" w:eastAsia="Calibri" w:hAnsi="Calibri"/>
          <w:szCs w:val="22"/>
          <w:lang w:eastAsia="en-US"/>
        </w:rPr>
        <w:t>48145122</w:t>
      </w:r>
    </w:p>
    <w:p w:rsidR="0013508B" w:rsidRDefault="00AB22DA" w:rsidP="002916E0">
      <w:pPr>
        <w:tabs>
          <w:tab w:val="left" w:pos="2268"/>
        </w:tabs>
        <w:suppressAutoHyphens w:val="0"/>
        <w:spacing w:line="276" w:lineRule="auto"/>
        <w:ind w:left="567" w:hanging="567"/>
        <w:jc w:val="both"/>
        <w:rPr>
          <w:rFonts w:ascii="Calibri" w:hAnsi="Calibri"/>
          <w:szCs w:val="22"/>
        </w:rPr>
      </w:pPr>
      <w:r>
        <w:rPr>
          <w:rFonts w:ascii="Calibri" w:eastAsia="Calibri" w:hAnsi="Calibri"/>
          <w:szCs w:val="22"/>
          <w:lang w:eastAsia="en-US"/>
        </w:rPr>
        <w:t xml:space="preserve">bankovní spojení: </w:t>
      </w:r>
      <w:r w:rsidR="002916E0">
        <w:rPr>
          <w:rFonts w:ascii="Calibri" w:eastAsia="Calibri" w:hAnsi="Calibri"/>
          <w:szCs w:val="22"/>
          <w:lang w:eastAsia="en-US"/>
        </w:rPr>
        <w:tab/>
      </w:r>
      <w:r>
        <w:rPr>
          <w:rFonts w:ascii="Calibri" w:eastAsia="Calibri" w:hAnsi="Calibri"/>
          <w:szCs w:val="22"/>
          <w:lang w:eastAsia="en-US"/>
        </w:rPr>
        <w:t>Komerční banka</w:t>
      </w:r>
      <w:r w:rsidR="002916E0">
        <w:rPr>
          <w:rFonts w:ascii="Calibri" w:eastAsia="Calibri" w:hAnsi="Calibri"/>
          <w:szCs w:val="22"/>
          <w:lang w:eastAsia="en-US"/>
        </w:rPr>
        <w:t xml:space="preserve">, a.s., </w:t>
      </w:r>
      <w:proofErr w:type="spellStart"/>
      <w:r w:rsidR="002916E0">
        <w:rPr>
          <w:rFonts w:ascii="Calibri" w:eastAsia="Calibri" w:hAnsi="Calibri"/>
          <w:szCs w:val="22"/>
          <w:lang w:eastAsia="en-US"/>
        </w:rPr>
        <w:t>pob</w:t>
      </w:r>
      <w:proofErr w:type="spellEnd"/>
      <w:r w:rsidR="002916E0">
        <w:rPr>
          <w:rFonts w:ascii="Calibri" w:eastAsia="Calibri" w:hAnsi="Calibri"/>
          <w:szCs w:val="22"/>
          <w:lang w:eastAsia="en-US"/>
        </w:rPr>
        <w:t>.</w:t>
      </w:r>
      <w:r>
        <w:rPr>
          <w:rFonts w:ascii="Calibri" w:eastAsia="Calibri" w:hAnsi="Calibri"/>
          <w:szCs w:val="22"/>
          <w:lang w:eastAsia="en-US"/>
        </w:rPr>
        <w:t xml:space="preserve"> Hradec Králové</w:t>
      </w:r>
    </w:p>
    <w:p w:rsidR="002916E0" w:rsidRDefault="00AB22DA" w:rsidP="002916E0">
      <w:pPr>
        <w:tabs>
          <w:tab w:val="left" w:pos="2268"/>
        </w:tabs>
        <w:spacing w:line="300" w:lineRule="exact"/>
        <w:rPr>
          <w:rFonts w:asciiTheme="minorHAnsi" w:hAnsiTheme="minorHAnsi"/>
          <w:szCs w:val="22"/>
        </w:rPr>
      </w:pPr>
      <w:r>
        <w:rPr>
          <w:rFonts w:ascii="Calibri" w:eastAsia="Calibri" w:hAnsi="Calibri"/>
          <w:szCs w:val="22"/>
          <w:lang w:eastAsia="en-US"/>
        </w:rPr>
        <w:t xml:space="preserve">číslo účtu: </w:t>
      </w:r>
      <w:r w:rsidR="002916E0">
        <w:rPr>
          <w:rFonts w:ascii="Calibri" w:eastAsia="Calibri" w:hAnsi="Calibri"/>
          <w:szCs w:val="22"/>
          <w:lang w:eastAsia="en-US"/>
        </w:rPr>
        <w:tab/>
      </w:r>
      <w:r w:rsidR="002916E0" w:rsidRPr="002916E0">
        <w:rPr>
          <w:rFonts w:asciiTheme="minorHAnsi" w:hAnsiTheme="minorHAnsi"/>
          <w:szCs w:val="22"/>
        </w:rPr>
        <w:t>37237-511/0100</w:t>
      </w:r>
    </w:p>
    <w:p w:rsidR="002916E0" w:rsidRDefault="002916E0" w:rsidP="002916E0">
      <w:pPr>
        <w:tabs>
          <w:tab w:val="left" w:pos="2268"/>
        </w:tabs>
        <w:spacing w:line="300" w:lineRule="exact"/>
        <w:rPr>
          <w:rFonts w:asciiTheme="minorHAnsi" w:hAnsiTheme="minorHAnsi"/>
          <w:szCs w:val="22"/>
        </w:rPr>
      </w:pPr>
      <w:r>
        <w:rPr>
          <w:rFonts w:asciiTheme="minorHAnsi" w:hAnsiTheme="minorHAnsi"/>
          <w:szCs w:val="22"/>
        </w:rPr>
        <w:t>kontaktní osoba:</w:t>
      </w:r>
      <w:r>
        <w:rPr>
          <w:rFonts w:asciiTheme="minorHAnsi" w:hAnsiTheme="minorHAnsi"/>
          <w:szCs w:val="22"/>
        </w:rPr>
        <w:tab/>
        <w:t>Ing. Vlastimil Nakládal, ekonomický náměstek</w:t>
      </w:r>
    </w:p>
    <w:p w:rsidR="002916E0" w:rsidRDefault="002916E0" w:rsidP="002916E0">
      <w:pPr>
        <w:tabs>
          <w:tab w:val="left" w:pos="2268"/>
        </w:tabs>
        <w:spacing w:line="300" w:lineRule="exact"/>
        <w:rPr>
          <w:rFonts w:asciiTheme="minorHAnsi" w:hAnsiTheme="minorHAnsi"/>
          <w:szCs w:val="22"/>
        </w:rPr>
      </w:pPr>
      <w:r>
        <w:rPr>
          <w:rFonts w:asciiTheme="minorHAnsi" w:hAnsiTheme="minorHAnsi"/>
          <w:szCs w:val="22"/>
        </w:rPr>
        <w:t>tel:</w:t>
      </w:r>
      <w:r>
        <w:rPr>
          <w:rFonts w:asciiTheme="minorHAnsi" w:hAnsiTheme="minorHAnsi"/>
          <w:szCs w:val="22"/>
        </w:rPr>
        <w:tab/>
        <w:t>+420 495 755 202</w:t>
      </w:r>
    </w:p>
    <w:p w:rsidR="002916E0" w:rsidRPr="002916E0" w:rsidRDefault="002916E0" w:rsidP="002916E0">
      <w:pPr>
        <w:tabs>
          <w:tab w:val="left" w:pos="2268"/>
        </w:tabs>
        <w:spacing w:line="300" w:lineRule="exact"/>
        <w:rPr>
          <w:rFonts w:asciiTheme="minorHAnsi" w:hAnsiTheme="minorHAnsi"/>
          <w:szCs w:val="22"/>
        </w:rPr>
      </w:pPr>
      <w:r>
        <w:rPr>
          <w:rFonts w:asciiTheme="minorHAnsi" w:hAnsiTheme="minorHAnsi"/>
          <w:szCs w:val="22"/>
        </w:rPr>
        <w:t>e-mail:</w:t>
      </w:r>
      <w:r>
        <w:rPr>
          <w:rFonts w:asciiTheme="minorHAnsi" w:hAnsiTheme="minorHAnsi"/>
          <w:szCs w:val="22"/>
        </w:rPr>
        <w:tab/>
      </w:r>
      <w:r w:rsidRPr="002916E0">
        <w:rPr>
          <w:rFonts w:asciiTheme="minorHAnsi" w:hAnsiTheme="minorHAnsi"/>
          <w:szCs w:val="22"/>
        </w:rPr>
        <w:t>nakladalvl</w:t>
      </w:r>
      <w:r w:rsidRPr="002916E0">
        <w:rPr>
          <w:rFonts w:asciiTheme="minorHAnsi" w:hAnsiTheme="minorHAnsi" w:cs="Arial"/>
          <w:szCs w:val="22"/>
        </w:rPr>
        <w:t>@</w:t>
      </w:r>
      <w:r w:rsidRPr="002916E0">
        <w:rPr>
          <w:rFonts w:asciiTheme="minorHAnsi" w:hAnsiTheme="minorHAnsi"/>
          <w:szCs w:val="22"/>
        </w:rPr>
        <w:t>zzskhk.cz</w:t>
      </w:r>
    </w:p>
    <w:p w:rsidR="0013508B" w:rsidRDefault="0013508B" w:rsidP="002916E0">
      <w:pPr>
        <w:tabs>
          <w:tab w:val="left" w:pos="1985"/>
        </w:tabs>
        <w:suppressAutoHyphens w:val="0"/>
        <w:spacing w:line="276" w:lineRule="auto"/>
        <w:ind w:left="567" w:hanging="567"/>
        <w:contextualSpacing/>
        <w:jc w:val="both"/>
        <w:rPr>
          <w:rFonts w:ascii="Calibri" w:eastAsia="Calibri" w:hAnsi="Calibri"/>
          <w:szCs w:val="22"/>
          <w:lang w:eastAsia="en-US"/>
        </w:rPr>
      </w:pPr>
    </w:p>
    <w:p w:rsidR="0013508B" w:rsidRDefault="00AB22DA">
      <w:pPr>
        <w:suppressAutoHyphens w:val="0"/>
        <w:spacing w:after="240" w:line="276" w:lineRule="auto"/>
        <w:ind w:left="567" w:hanging="567"/>
        <w:jc w:val="both"/>
        <w:rPr>
          <w:rFonts w:ascii="Calibri" w:eastAsia="Calibri" w:hAnsi="Calibri"/>
          <w:szCs w:val="22"/>
          <w:lang w:eastAsia="en-US"/>
        </w:rPr>
      </w:pPr>
      <w:r>
        <w:rPr>
          <w:rFonts w:ascii="Calibri" w:eastAsia="Calibri" w:hAnsi="Calibri"/>
          <w:szCs w:val="22"/>
          <w:lang w:eastAsia="en-US"/>
        </w:rPr>
        <w:t>(dále jen „</w:t>
      </w:r>
      <w:r>
        <w:rPr>
          <w:rFonts w:ascii="Calibri" w:eastAsia="Calibri" w:hAnsi="Calibri"/>
          <w:b/>
          <w:szCs w:val="22"/>
          <w:lang w:eastAsia="en-US"/>
        </w:rPr>
        <w:t>Objednatel</w:t>
      </w:r>
      <w:r>
        <w:rPr>
          <w:rFonts w:ascii="Calibri" w:eastAsia="Calibri" w:hAnsi="Calibri"/>
          <w:szCs w:val="22"/>
          <w:lang w:eastAsia="en-US"/>
        </w:rPr>
        <w:t>“ nebo „</w:t>
      </w:r>
      <w:r>
        <w:rPr>
          <w:rFonts w:ascii="Calibri" w:eastAsia="Calibri" w:hAnsi="Calibri"/>
          <w:b/>
          <w:szCs w:val="22"/>
          <w:lang w:eastAsia="en-US"/>
        </w:rPr>
        <w:t>Zadavatel</w:t>
      </w:r>
      <w:r>
        <w:rPr>
          <w:rFonts w:ascii="Calibri" w:eastAsia="Calibri" w:hAnsi="Calibri"/>
          <w:szCs w:val="22"/>
          <w:lang w:eastAsia="en-US"/>
        </w:rPr>
        <w:t>“)</w:t>
      </w:r>
    </w:p>
    <w:p w:rsidR="0013508B" w:rsidRDefault="00AB22DA">
      <w:pPr>
        <w:suppressAutoHyphens w:val="0"/>
        <w:spacing w:after="240" w:line="276" w:lineRule="auto"/>
        <w:ind w:left="567" w:hanging="567"/>
        <w:jc w:val="both"/>
        <w:rPr>
          <w:rFonts w:ascii="Calibri" w:eastAsia="Calibri" w:hAnsi="Calibri"/>
          <w:szCs w:val="22"/>
          <w:lang w:eastAsia="en-US"/>
        </w:rPr>
      </w:pPr>
      <w:r>
        <w:rPr>
          <w:rFonts w:ascii="Calibri" w:eastAsia="Calibri" w:hAnsi="Calibri"/>
          <w:szCs w:val="22"/>
          <w:lang w:eastAsia="en-US"/>
        </w:rPr>
        <w:t>a</w:t>
      </w:r>
    </w:p>
    <w:p w:rsidR="002916E0" w:rsidRPr="002916E0" w:rsidRDefault="002916E0" w:rsidP="002916E0">
      <w:pPr>
        <w:tabs>
          <w:tab w:val="left" w:pos="2268"/>
        </w:tabs>
        <w:suppressAutoHyphens w:val="0"/>
        <w:spacing w:line="276" w:lineRule="auto"/>
        <w:ind w:left="567" w:hanging="567"/>
        <w:jc w:val="both"/>
        <w:rPr>
          <w:rFonts w:asciiTheme="minorHAnsi" w:hAnsiTheme="minorHAnsi"/>
          <w:szCs w:val="22"/>
          <w:highlight w:val="yellow"/>
        </w:rPr>
      </w:pPr>
      <w:r>
        <w:rPr>
          <w:rFonts w:ascii="Calibri" w:eastAsia="Calibri" w:hAnsi="Calibri"/>
          <w:szCs w:val="22"/>
          <w:highlight w:val="yellow"/>
          <w:lang w:eastAsia="en-US"/>
        </w:rPr>
        <w:t>o</w:t>
      </w:r>
      <w:r w:rsidRPr="002916E0">
        <w:rPr>
          <w:rFonts w:asciiTheme="minorHAnsi" w:hAnsiTheme="minorHAnsi"/>
          <w:szCs w:val="22"/>
          <w:highlight w:val="yellow"/>
        </w:rPr>
        <w:t>bchodní firma:</w:t>
      </w:r>
      <w:r w:rsidRPr="002916E0">
        <w:rPr>
          <w:rFonts w:asciiTheme="minorHAnsi" w:hAnsiTheme="minorHAnsi"/>
          <w:b/>
          <w:szCs w:val="22"/>
          <w:highlight w:val="yellow"/>
        </w:rPr>
        <w:t xml:space="preserve">  </w:t>
      </w:r>
      <w:r>
        <w:rPr>
          <w:rFonts w:asciiTheme="minorHAnsi" w:hAnsiTheme="minorHAnsi"/>
          <w:b/>
          <w:szCs w:val="22"/>
          <w:highlight w:val="yellow"/>
        </w:rPr>
        <w:tab/>
      </w:r>
      <w:r>
        <w:rPr>
          <w:rFonts w:asciiTheme="minorHAnsi" w:hAnsiTheme="minorHAnsi"/>
          <w:b/>
          <w:szCs w:val="22"/>
          <w:highlight w:val="yellow"/>
        </w:rPr>
        <w:tab/>
      </w:r>
      <w:r w:rsidRPr="002916E0">
        <w:rPr>
          <w:rFonts w:asciiTheme="minorHAnsi" w:hAnsiTheme="minorHAnsi"/>
          <w:b/>
          <w:szCs w:val="22"/>
          <w:highlight w:val="yellow"/>
        </w:rPr>
        <w:tab/>
      </w:r>
      <w:r w:rsidRPr="002916E0">
        <w:rPr>
          <w:rFonts w:asciiTheme="minorHAnsi" w:hAnsiTheme="minorHAnsi"/>
          <w:szCs w:val="22"/>
          <w:highlight w:val="yellow"/>
        </w:rPr>
        <w:t>DOPLNIT</w:t>
      </w:r>
    </w:p>
    <w:p w:rsidR="002916E0" w:rsidRPr="002916E0" w:rsidRDefault="002916E0" w:rsidP="002916E0">
      <w:pPr>
        <w:tabs>
          <w:tab w:val="left" w:pos="1985"/>
          <w:tab w:val="left" w:pos="2268"/>
        </w:tabs>
        <w:spacing w:line="276" w:lineRule="auto"/>
        <w:rPr>
          <w:rFonts w:asciiTheme="minorHAnsi" w:hAnsiTheme="minorHAnsi"/>
          <w:szCs w:val="22"/>
          <w:highlight w:val="yellow"/>
        </w:rPr>
      </w:pPr>
      <w:r>
        <w:rPr>
          <w:rFonts w:asciiTheme="minorHAnsi" w:hAnsiTheme="minorHAnsi"/>
          <w:szCs w:val="22"/>
          <w:highlight w:val="yellow"/>
        </w:rPr>
        <w:t>se sídlem</w:t>
      </w:r>
      <w:r w:rsidRPr="002916E0">
        <w:rPr>
          <w:rFonts w:asciiTheme="minorHAnsi" w:hAnsiTheme="minorHAnsi"/>
          <w:szCs w:val="22"/>
          <w:highlight w:val="yellow"/>
        </w:rPr>
        <w:t xml:space="preserve">:                           </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highlight w:val="yellow"/>
        </w:rPr>
      </w:pPr>
      <w:r>
        <w:rPr>
          <w:rFonts w:asciiTheme="minorHAnsi" w:hAnsiTheme="minorHAnsi"/>
          <w:szCs w:val="22"/>
          <w:highlight w:val="yellow"/>
        </w:rPr>
        <w:t>zastoupená</w:t>
      </w:r>
      <w:r w:rsidRPr="002916E0">
        <w:rPr>
          <w:rFonts w:asciiTheme="minorHAnsi" w:hAnsiTheme="minorHAnsi"/>
          <w:szCs w:val="22"/>
          <w:highlight w:val="yellow"/>
        </w:rPr>
        <w:t xml:space="preserve">:   </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highlight w:val="yellow"/>
        </w:rPr>
      </w:pPr>
      <w:r w:rsidRPr="002916E0">
        <w:rPr>
          <w:rFonts w:asciiTheme="minorHAnsi" w:hAnsiTheme="minorHAnsi"/>
          <w:szCs w:val="22"/>
          <w:highlight w:val="yellow"/>
        </w:rPr>
        <w:t>IČ/DIČ:</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highlight w:val="yellow"/>
        </w:rPr>
      </w:pPr>
      <w:r>
        <w:rPr>
          <w:rFonts w:asciiTheme="minorHAnsi" w:hAnsiTheme="minorHAnsi"/>
          <w:szCs w:val="22"/>
          <w:highlight w:val="yellow"/>
        </w:rPr>
        <w:t>s</w:t>
      </w:r>
      <w:r w:rsidRPr="002916E0">
        <w:rPr>
          <w:rFonts w:asciiTheme="minorHAnsi" w:hAnsiTheme="minorHAnsi"/>
          <w:szCs w:val="22"/>
          <w:highlight w:val="yellow"/>
        </w:rPr>
        <w:t>polečnost zapsaná v:</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highlight w:val="yellow"/>
        </w:rPr>
      </w:pPr>
      <w:r>
        <w:rPr>
          <w:rFonts w:asciiTheme="minorHAnsi" w:hAnsiTheme="minorHAnsi"/>
          <w:szCs w:val="22"/>
          <w:highlight w:val="yellow"/>
        </w:rPr>
        <w:t>b</w:t>
      </w:r>
      <w:r w:rsidRPr="002916E0">
        <w:rPr>
          <w:rFonts w:asciiTheme="minorHAnsi" w:hAnsiTheme="minorHAnsi"/>
          <w:szCs w:val="22"/>
          <w:highlight w:val="yellow"/>
        </w:rPr>
        <w:t>ankovní spojení:</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highlight w:val="yellow"/>
        </w:rPr>
      </w:pPr>
      <w:r>
        <w:rPr>
          <w:rFonts w:asciiTheme="minorHAnsi" w:hAnsiTheme="minorHAnsi"/>
          <w:szCs w:val="22"/>
          <w:highlight w:val="yellow"/>
        </w:rPr>
        <w:t>č</w:t>
      </w:r>
      <w:r w:rsidRPr="002916E0">
        <w:rPr>
          <w:rFonts w:asciiTheme="minorHAnsi" w:hAnsiTheme="minorHAnsi"/>
          <w:szCs w:val="22"/>
          <w:highlight w:val="yellow"/>
        </w:rPr>
        <w:t>íslo účtu:</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highlight w:val="yellow"/>
        </w:rPr>
      </w:pPr>
      <w:r>
        <w:rPr>
          <w:rFonts w:asciiTheme="minorHAnsi" w:hAnsiTheme="minorHAnsi"/>
          <w:szCs w:val="22"/>
          <w:highlight w:val="yellow"/>
        </w:rPr>
        <w:t>k</w:t>
      </w:r>
      <w:r w:rsidRPr="002916E0">
        <w:rPr>
          <w:rFonts w:asciiTheme="minorHAnsi" w:hAnsiTheme="minorHAnsi"/>
          <w:szCs w:val="22"/>
          <w:highlight w:val="yellow"/>
        </w:rPr>
        <w:t>ontaktní osoba:</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highlight w:val="yellow"/>
        </w:rPr>
      </w:pPr>
      <w:r>
        <w:rPr>
          <w:rFonts w:asciiTheme="minorHAnsi" w:hAnsiTheme="minorHAnsi"/>
          <w:szCs w:val="22"/>
          <w:highlight w:val="yellow"/>
        </w:rPr>
        <w:t>t</w:t>
      </w:r>
      <w:r w:rsidRPr="002916E0">
        <w:rPr>
          <w:rFonts w:asciiTheme="minorHAnsi" w:hAnsiTheme="minorHAnsi"/>
          <w:szCs w:val="22"/>
          <w:highlight w:val="yellow"/>
        </w:rPr>
        <w:t>el.:</w:t>
      </w:r>
      <w:r w:rsidRPr="002916E0">
        <w:rPr>
          <w:rFonts w:asciiTheme="minorHAnsi" w:hAnsiTheme="minorHAnsi"/>
          <w:szCs w:val="22"/>
          <w:highlight w:val="yellow"/>
        </w:rPr>
        <w:tab/>
        <w:t>DOPLNIT</w:t>
      </w:r>
    </w:p>
    <w:p w:rsidR="002916E0" w:rsidRPr="002916E0" w:rsidRDefault="002916E0" w:rsidP="002916E0">
      <w:pPr>
        <w:tabs>
          <w:tab w:val="left" w:pos="2268"/>
        </w:tabs>
        <w:spacing w:line="276" w:lineRule="auto"/>
        <w:rPr>
          <w:rFonts w:asciiTheme="minorHAnsi" w:hAnsiTheme="minorHAnsi"/>
          <w:szCs w:val="22"/>
        </w:rPr>
      </w:pPr>
      <w:r>
        <w:rPr>
          <w:rFonts w:asciiTheme="minorHAnsi" w:hAnsiTheme="minorHAnsi"/>
          <w:szCs w:val="22"/>
          <w:highlight w:val="yellow"/>
        </w:rPr>
        <w:t>e</w:t>
      </w:r>
      <w:r w:rsidRPr="002916E0">
        <w:rPr>
          <w:rFonts w:asciiTheme="minorHAnsi" w:hAnsiTheme="minorHAnsi"/>
          <w:szCs w:val="22"/>
          <w:highlight w:val="yellow"/>
        </w:rPr>
        <w:t>-mail:</w:t>
      </w:r>
      <w:r w:rsidRPr="002916E0">
        <w:rPr>
          <w:rFonts w:asciiTheme="minorHAnsi" w:hAnsiTheme="minorHAnsi"/>
          <w:szCs w:val="22"/>
          <w:highlight w:val="yellow"/>
        </w:rPr>
        <w:tab/>
        <w:t>DOPLNIT</w:t>
      </w:r>
    </w:p>
    <w:p w:rsidR="002916E0" w:rsidRPr="00075E47" w:rsidRDefault="002916E0" w:rsidP="002916E0">
      <w:pPr>
        <w:rPr>
          <w:szCs w:val="22"/>
        </w:rPr>
      </w:pPr>
      <w:r w:rsidRPr="00075E47">
        <w:rPr>
          <w:szCs w:val="22"/>
        </w:rPr>
        <w:tab/>
      </w:r>
      <w:r w:rsidRPr="00075E47">
        <w:rPr>
          <w:szCs w:val="22"/>
        </w:rPr>
        <w:tab/>
      </w:r>
      <w:r w:rsidRPr="00075E47">
        <w:rPr>
          <w:szCs w:val="22"/>
        </w:rPr>
        <w:tab/>
      </w:r>
    </w:p>
    <w:p w:rsidR="002916E0" w:rsidRDefault="002916E0" w:rsidP="002916E0">
      <w:pPr>
        <w:suppressAutoHyphens w:val="0"/>
        <w:spacing w:after="240" w:line="276" w:lineRule="auto"/>
        <w:ind w:left="567" w:hanging="567"/>
        <w:jc w:val="both"/>
        <w:rPr>
          <w:rFonts w:ascii="Calibri" w:eastAsia="Calibri" w:hAnsi="Calibri"/>
          <w:szCs w:val="22"/>
          <w:lang w:eastAsia="en-US"/>
        </w:rPr>
      </w:pPr>
      <w:r>
        <w:rPr>
          <w:rFonts w:ascii="Calibri" w:eastAsia="Calibri" w:hAnsi="Calibri"/>
          <w:szCs w:val="22"/>
          <w:lang w:eastAsia="en-US"/>
        </w:rPr>
        <w:t>(dále jen „</w:t>
      </w:r>
      <w:r>
        <w:rPr>
          <w:rFonts w:ascii="Calibri" w:eastAsia="Calibri" w:hAnsi="Calibri"/>
          <w:b/>
          <w:szCs w:val="22"/>
          <w:lang w:eastAsia="en-US"/>
        </w:rPr>
        <w:t>Zhotovitel</w:t>
      </w:r>
      <w:r>
        <w:rPr>
          <w:rFonts w:ascii="Calibri" w:eastAsia="Calibri" w:hAnsi="Calibri"/>
          <w:szCs w:val="22"/>
          <w:lang w:eastAsia="en-US"/>
        </w:rPr>
        <w:t>“ nebo „</w:t>
      </w:r>
      <w:r>
        <w:rPr>
          <w:rFonts w:ascii="Calibri" w:eastAsia="Calibri" w:hAnsi="Calibri"/>
          <w:b/>
          <w:szCs w:val="22"/>
          <w:lang w:eastAsia="en-US"/>
        </w:rPr>
        <w:t>Uchazeč</w:t>
      </w:r>
      <w:r>
        <w:rPr>
          <w:rFonts w:ascii="Calibri" w:eastAsia="Calibri" w:hAnsi="Calibri"/>
          <w:szCs w:val="22"/>
          <w:lang w:eastAsia="en-US"/>
        </w:rPr>
        <w:t>“)</w:t>
      </w:r>
    </w:p>
    <w:p w:rsidR="002916E0" w:rsidRPr="00075E47" w:rsidRDefault="002916E0" w:rsidP="002916E0">
      <w:pPr>
        <w:pStyle w:val="Zpat"/>
        <w:tabs>
          <w:tab w:val="clear" w:pos="4536"/>
          <w:tab w:val="clear" w:pos="9072"/>
          <w:tab w:val="left" w:pos="3119"/>
        </w:tabs>
        <w:rPr>
          <w:szCs w:val="22"/>
        </w:rPr>
      </w:pPr>
    </w:p>
    <w:p w:rsidR="0013508B" w:rsidRDefault="002916E0" w:rsidP="002916E0">
      <w:pPr>
        <w:tabs>
          <w:tab w:val="left" w:pos="3119"/>
        </w:tabs>
        <w:rPr>
          <w:rFonts w:ascii="Calibri" w:eastAsia="Calibri" w:hAnsi="Calibri"/>
          <w:szCs w:val="22"/>
          <w:lang w:eastAsia="en-US"/>
        </w:rPr>
      </w:pPr>
      <w:r w:rsidRPr="00075E47">
        <w:rPr>
          <w:szCs w:val="22"/>
        </w:rPr>
        <w:tab/>
      </w:r>
    </w:p>
    <w:p w:rsidR="0013508B" w:rsidRDefault="00AB22DA" w:rsidP="002916E0">
      <w:pPr>
        <w:suppressAutoHyphens w:val="0"/>
        <w:spacing w:after="240" w:line="276" w:lineRule="auto"/>
        <w:ind w:left="567" w:hanging="567"/>
        <w:jc w:val="center"/>
        <w:rPr>
          <w:rFonts w:ascii="Calibri" w:eastAsia="Calibri" w:hAnsi="Calibri"/>
          <w:szCs w:val="22"/>
          <w:lang w:eastAsia="en-US"/>
        </w:rPr>
      </w:pPr>
      <w:r>
        <w:rPr>
          <w:rFonts w:ascii="Calibri" w:eastAsia="Calibri" w:hAnsi="Calibri"/>
          <w:szCs w:val="22"/>
          <w:lang w:eastAsia="en-US"/>
        </w:rPr>
        <w:t>uzavřeli níže uvedeného dne, měsíce a roku tuto Smlouvu o dílo (dále jen „</w:t>
      </w:r>
      <w:r>
        <w:rPr>
          <w:rFonts w:ascii="Calibri" w:eastAsia="Calibri" w:hAnsi="Calibri"/>
          <w:b/>
          <w:szCs w:val="22"/>
          <w:lang w:eastAsia="en-US"/>
        </w:rPr>
        <w:t>Smlouva</w:t>
      </w:r>
      <w:r>
        <w:rPr>
          <w:rFonts w:ascii="Calibri" w:eastAsia="Calibri" w:hAnsi="Calibri"/>
          <w:szCs w:val="22"/>
          <w:lang w:eastAsia="en-US"/>
        </w:rPr>
        <w:t>“)</w:t>
      </w:r>
    </w:p>
    <w:p w:rsidR="0013508B" w:rsidRDefault="0013508B">
      <w:pPr>
        <w:suppressAutoHyphens w:val="0"/>
        <w:spacing w:after="240" w:line="276" w:lineRule="auto"/>
        <w:ind w:left="567" w:hanging="567"/>
        <w:jc w:val="both"/>
        <w:rPr>
          <w:rFonts w:ascii="Calibri" w:eastAsia="Calibri" w:hAnsi="Calibri"/>
          <w:szCs w:val="22"/>
          <w:lang w:eastAsia="en-US"/>
        </w:rPr>
      </w:pPr>
    </w:p>
    <w:p w:rsidR="0013508B" w:rsidRDefault="00AB22DA" w:rsidP="00C57B98">
      <w:pPr>
        <w:suppressAutoHyphens w:val="0"/>
        <w:spacing w:after="120" w:line="276" w:lineRule="auto"/>
        <w:ind w:left="567" w:hanging="567"/>
        <w:jc w:val="center"/>
        <w:outlineLvl w:val="0"/>
        <w:rPr>
          <w:rFonts w:ascii="Calibri" w:eastAsia="Calibri" w:hAnsi="Calibri"/>
          <w:b/>
          <w:szCs w:val="22"/>
          <w:lang w:eastAsia="en-US"/>
        </w:rPr>
      </w:pPr>
      <w:r>
        <w:rPr>
          <w:rFonts w:ascii="Calibri" w:eastAsia="Calibri" w:hAnsi="Calibri"/>
          <w:b/>
          <w:szCs w:val="22"/>
          <w:lang w:eastAsia="en-US"/>
        </w:rPr>
        <w:t>Preambule</w:t>
      </w:r>
    </w:p>
    <w:p w:rsidR="0013508B" w:rsidRDefault="00AB22DA">
      <w:pPr>
        <w:numPr>
          <w:ilvl w:val="0"/>
          <w:numId w:val="8"/>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Smluvní strany uzavírají tuto Smlouvu jako výsledek zadávacího řízení na veřejnou zakázku </w:t>
      </w:r>
      <w:r w:rsidR="00CC1089">
        <w:rPr>
          <w:rFonts w:ascii="Calibri" w:hAnsi="Calibri" w:cs="Arial"/>
          <w:szCs w:val="22"/>
        </w:rPr>
        <w:t xml:space="preserve">„ZZS KHK – Nákup služeb </w:t>
      </w:r>
      <w:proofErr w:type="spellStart"/>
      <w:r w:rsidR="00CC1089">
        <w:rPr>
          <w:rFonts w:ascii="Calibri" w:hAnsi="Calibri" w:cs="Arial"/>
          <w:szCs w:val="22"/>
        </w:rPr>
        <w:t>eHealth</w:t>
      </w:r>
      <w:proofErr w:type="spellEnd"/>
      <w:r w:rsidR="00CC1089">
        <w:rPr>
          <w:rFonts w:ascii="Calibri" w:hAnsi="Calibri" w:cs="Arial"/>
          <w:szCs w:val="22"/>
        </w:rPr>
        <w:t>“</w:t>
      </w:r>
      <w:r>
        <w:rPr>
          <w:rFonts w:ascii="Calibri" w:eastAsia="Calibri" w:hAnsi="Calibri"/>
          <w:szCs w:val="22"/>
          <w:lang w:eastAsia="en-US"/>
        </w:rPr>
        <w:t xml:space="preserve">, zveřejněnou v informačním systému veřejných zakázek pod číslem </w:t>
      </w:r>
      <w:r w:rsidR="00CC1089" w:rsidRPr="000E7889">
        <w:rPr>
          <w:rFonts w:ascii="Calibri" w:eastAsia="Calibri" w:hAnsi="Calibri"/>
          <w:szCs w:val="22"/>
          <w:lang w:eastAsia="en-US"/>
        </w:rPr>
        <w:t>506961</w:t>
      </w:r>
      <w:r>
        <w:rPr>
          <w:rFonts w:ascii="Calibri" w:eastAsia="Calibri" w:hAnsi="Calibri"/>
          <w:szCs w:val="22"/>
          <w:lang w:eastAsia="en-US"/>
        </w:rPr>
        <w:t xml:space="preserve"> </w:t>
      </w:r>
      <w:r>
        <w:rPr>
          <w:rFonts w:ascii="Calibri" w:hAnsi="Calibri"/>
          <w:bCs/>
          <w:szCs w:val="22"/>
        </w:rPr>
        <w:t xml:space="preserve">(dále jen </w:t>
      </w:r>
      <w:r w:rsidRPr="00E32584">
        <w:rPr>
          <w:rFonts w:ascii="Calibri" w:hAnsi="Calibri"/>
          <w:bCs/>
          <w:szCs w:val="22"/>
        </w:rPr>
        <w:t>„Veřejná zakázka“</w:t>
      </w:r>
      <w:r>
        <w:rPr>
          <w:rFonts w:ascii="Calibri" w:hAnsi="Calibri"/>
          <w:bCs/>
          <w:szCs w:val="22"/>
        </w:rPr>
        <w:t>)</w:t>
      </w:r>
      <w:r>
        <w:rPr>
          <w:rFonts w:ascii="Calibri" w:eastAsia="Calibri" w:hAnsi="Calibri"/>
          <w:szCs w:val="22"/>
          <w:lang w:eastAsia="en-US"/>
        </w:rPr>
        <w:t xml:space="preserve">, </w:t>
      </w:r>
      <w:r w:rsidR="00E32584">
        <w:rPr>
          <w:rFonts w:ascii="Calibri" w:eastAsia="Calibri" w:hAnsi="Calibri"/>
          <w:szCs w:val="22"/>
          <w:lang w:eastAsia="en-US"/>
        </w:rPr>
        <w:t>zadanou</w:t>
      </w:r>
      <w:r>
        <w:rPr>
          <w:rFonts w:ascii="Calibri" w:eastAsia="Calibri" w:hAnsi="Calibri"/>
          <w:szCs w:val="22"/>
          <w:lang w:eastAsia="en-US"/>
        </w:rPr>
        <w:t xml:space="preserve"> v otevřeném řízení dle zákona č.</w:t>
      </w:r>
      <w:r w:rsidR="003C4E78">
        <w:rPr>
          <w:rFonts w:ascii="Calibri" w:eastAsia="Calibri" w:hAnsi="Calibri"/>
          <w:szCs w:val="22"/>
          <w:lang w:eastAsia="en-US"/>
        </w:rPr>
        <w:t> </w:t>
      </w:r>
      <w:r>
        <w:rPr>
          <w:rFonts w:ascii="Calibri" w:eastAsia="Calibri" w:hAnsi="Calibri"/>
          <w:szCs w:val="22"/>
          <w:lang w:eastAsia="en-US"/>
        </w:rPr>
        <w:t>137/2006 Sb., o veřejných zakázkách, v platném znění.</w:t>
      </w:r>
    </w:p>
    <w:p w:rsidR="0013508B" w:rsidRPr="00E32584" w:rsidRDefault="00AB22DA">
      <w:pPr>
        <w:numPr>
          <w:ilvl w:val="0"/>
          <w:numId w:val="8"/>
        </w:numPr>
        <w:suppressAutoHyphens w:val="0"/>
        <w:spacing w:after="240" w:line="276" w:lineRule="auto"/>
        <w:jc w:val="both"/>
        <w:rPr>
          <w:rFonts w:ascii="Calibri" w:eastAsia="Calibri" w:hAnsi="Calibri"/>
          <w:szCs w:val="22"/>
          <w:lang w:eastAsia="en-US"/>
        </w:rPr>
      </w:pPr>
      <w:r>
        <w:rPr>
          <w:rFonts w:ascii="Calibri" w:eastAsia="Calibri" w:hAnsi="Calibri"/>
          <w:szCs w:val="22"/>
          <w:highlight w:val="yellow"/>
          <w:lang w:eastAsia="en-US"/>
        </w:rPr>
        <w:br w:type="page"/>
      </w:r>
      <w:r>
        <w:rPr>
          <w:rFonts w:ascii="Calibri" w:eastAsia="Calibri" w:hAnsi="Calibri"/>
          <w:szCs w:val="22"/>
          <w:lang w:eastAsia="en-US"/>
        </w:rPr>
        <w:lastRenderedPageBreak/>
        <w:t xml:space="preserve">Veřejná zakázka dle předchozího ustanovení je realizována v rámci </w:t>
      </w:r>
      <w:r>
        <w:rPr>
          <w:rFonts w:ascii="Calibri" w:hAnsi="Calibri"/>
          <w:szCs w:val="22"/>
        </w:rPr>
        <w:t>projektu</w:t>
      </w:r>
      <w:r w:rsidR="00CC1089">
        <w:rPr>
          <w:rFonts w:ascii="Calibri" w:hAnsi="Calibri"/>
          <w:szCs w:val="22"/>
        </w:rPr>
        <w:t xml:space="preserve"> </w:t>
      </w:r>
      <w:r w:rsidR="00CC1089" w:rsidRPr="00E32584">
        <w:rPr>
          <w:rFonts w:ascii="Calibri" w:hAnsi="Calibri"/>
          <w:i/>
          <w:szCs w:val="22"/>
        </w:rPr>
        <w:t xml:space="preserve">„Technologické vybavení Zdravotnické záchranné služby Královéhradeckého kraje, </w:t>
      </w:r>
      <w:proofErr w:type="spellStart"/>
      <w:r w:rsidR="00CC1089" w:rsidRPr="00E32584">
        <w:rPr>
          <w:rFonts w:ascii="Calibri" w:hAnsi="Calibri"/>
          <w:i/>
          <w:szCs w:val="22"/>
        </w:rPr>
        <w:t>p.o</w:t>
      </w:r>
      <w:proofErr w:type="spellEnd"/>
      <w:r w:rsidR="00CC1089" w:rsidRPr="00E32584">
        <w:rPr>
          <w:rFonts w:ascii="Calibri" w:hAnsi="Calibri"/>
          <w:i/>
          <w:szCs w:val="22"/>
        </w:rPr>
        <w:t>.“</w:t>
      </w:r>
      <w:r w:rsidR="00CC1089">
        <w:rPr>
          <w:rFonts w:ascii="Calibri" w:hAnsi="Calibri"/>
          <w:szCs w:val="22"/>
        </w:rPr>
        <w:t xml:space="preserve">, registrační číslo projektu: CZ.1.06/3.4.00/23.09544, který je spolufinancovaný z výzvy č. 23 Integrovaného operačního programu, prioritní osy 3 – Zvýšení kvality a dostupnosti veřejných služeb, oblasti podpory (intervence) 3.4 – Služby v oblasti bezpečnosti, prevence a řešení rizik </w:t>
      </w:r>
      <w:r>
        <w:rPr>
          <w:rFonts w:ascii="Calibri" w:eastAsia="Calibri" w:hAnsi="Calibri"/>
          <w:szCs w:val="22"/>
          <w:lang w:eastAsia="en-US"/>
        </w:rPr>
        <w:t xml:space="preserve">(dále jen </w:t>
      </w:r>
      <w:r w:rsidRPr="00E32584">
        <w:rPr>
          <w:rFonts w:ascii="Calibri" w:eastAsia="Calibri" w:hAnsi="Calibri"/>
          <w:szCs w:val="22"/>
          <w:lang w:eastAsia="en-US"/>
        </w:rPr>
        <w:t>„Projekt“).</w:t>
      </w:r>
    </w:p>
    <w:p w:rsidR="0013508B" w:rsidRDefault="0013508B" w:rsidP="006063FB">
      <w:pPr>
        <w:numPr>
          <w:ilvl w:val="0"/>
          <w:numId w:val="25"/>
        </w:numPr>
        <w:suppressAutoHyphens w:val="0"/>
        <w:spacing w:after="240" w:line="276" w:lineRule="auto"/>
        <w:ind w:left="4536" w:hanging="2126"/>
        <w:contextualSpacing/>
        <w:jc w:val="center"/>
        <w:rPr>
          <w:rFonts w:ascii="Calibri" w:eastAsia="Calibri" w:hAnsi="Calibri"/>
          <w:b/>
          <w:szCs w:val="22"/>
          <w:lang w:eastAsia="en-US"/>
        </w:rPr>
      </w:pPr>
      <w:bookmarkStart w:id="1" w:name="_Ref330909595"/>
      <w:bookmarkStart w:id="2" w:name="_Ref168638546"/>
      <w:bookmarkEnd w:id="0"/>
    </w:p>
    <w:bookmarkEnd w:id="1"/>
    <w:p w:rsidR="0013508B" w:rsidRDefault="00AB22DA" w:rsidP="00C57B98">
      <w:pPr>
        <w:suppressAutoHyphens w:val="0"/>
        <w:spacing w:after="120" w:line="276" w:lineRule="auto"/>
        <w:ind w:left="567" w:hanging="567"/>
        <w:jc w:val="center"/>
        <w:outlineLvl w:val="0"/>
        <w:rPr>
          <w:rFonts w:ascii="Calibri" w:eastAsia="Calibri" w:hAnsi="Calibri"/>
          <w:b/>
          <w:szCs w:val="22"/>
          <w:lang w:eastAsia="en-US"/>
        </w:rPr>
      </w:pPr>
      <w:r>
        <w:rPr>
          <w:rFonts w:ascii="Calibri" w:eastAsia="Calibri" w:hAnsi="Calibri"/>
          <w:b/>
          <w:szCs w:val="22"/>
          <w:lang w:eastAsia="en-US"/>
        </w:rPr>
        <w:t>Předmět smlouvy</w:t>
      </w:r>
    </w:p>
    <w:p w:rsidR="0013508B" w:rsidRPr="00907DE6" w:rsidRDefault="00AB22DA" w:rsidP="00C57B98">
      <w:pPr>
        <w:numPr>
          <w:ilvl w:val="1"/>
          <w:numId w:val="25"/>
        </w:numPr>
        <w:suppressAutoHyphens w:val="0"/>
        <w:spacing w:after="240" w:line="276" w:lineRule="auto"/>
        <w:jc w:val="both"/>
        <w:rPr>
          <w:rFonts w:ascii="Calibri" w:hAnsi="Calibri"/>
          <w:szCs w:val="22"/>
        </w:rPr>
      </w:pPr>
      <w:r w:rsidRPr="00907DE6">
        <w:rPr>
          <w:rFonts w:ascii="Calibri" w:hAnsi="Calibri"/>
          <w:szCs w:val="22"/>
        </w:rPr>
        <w:t xml:space="preserve">Předmětem této Smlouvy je závazek Zhotovitele na svůj náklad, nebezpečí a ve sjednané době </w:t>
      </w:r>
      <w:r w:rsidR="002A7D59">
        <w:rPr>
          <w:rFonts w:ascii="Calibri" w:hAnsi="Calibri"/>
          <w:szCs w:val="22"/>
        </w:rPr>
        <w:t>provést</w:t>
      </w:r>
      <w:r w:rsidR="00CC1089" w:rsidRPr="00907DE6">
        <w:rPr>
          <w:rFonts w:ascii="Calibri" w:hAnsi="Calibri"/>
          <w:szCs w:val="22"/>
        </w:rPr>
        <w:t xml:space="preserve"> </w:t>
      </w:r>
      <w:r w:rsidR="00907DE6" w:rsidRPr="00907DE6">
        <w:rPr>
          <w:rFonts w:ascii="Calibri" w:hAnsi="Calibri"/>
          <w:szCs w:val="22"/>
        </w:rPr>
        <w:t xml:space="preserve">komplexní dodávku, implementaci, instalaci, montáž a zprovoznění </w:t>
      </w:r>
      <w:r w:rsidR="00BF37F3" w:rsidRPr="00907DE6">
        <w:rPr>
          <w:rFonts w:ascii="Calibri" w:hAnsi="Calibri"/>
          <w:szCs w:val="22"/>
        </w:rPr>
        <w:t>technologií a služeb</w:t>
      </w:r>
      <w:r w:rsidR="00CC1089" w:rsidRPr="00907DE6">
        <w:rPr>
          <w:rFonts w:ascii="Calibri" w:hAnsi="Calibri"/>
          <w:szCs w:val="22"/>
        </w:rPr>
        <w:t xml:space="preserve"> </w:t>
      </w:r>
      <w:proofErr w:type="spellStart"/>
      <w:r w:rsidR="00CC1089" w:rsidRPr="00907DE6">
        <w:rPr>
          <w:rFonts w:ascii="Calibri" w:hAnsi="Calibri"/>
          <w:szCs w:val="22"/>
        </w:rPr>
        <w:t>eHealth</w:t>
      </w:r>
      <w:proofErr w:type="spellEnd"/>
      <w:r w:rsidR="00CC1089" w:rsidRPr="00907DE6">
        <w:rPr>
          <w:rFonts w:ascii="Calibri" w:hAnsi="Calibri"/>
          <w:szCs w:val="22"/>
        </w:rPr>
        <w:t xml:space="preserve"> (HW, SW a související vybavení)</w:t>
      </w:r>
      <w:r w:rsidR="002A3016" w:rsidRPr="00907DE6">
        <w:rPr>
          <w:rFonts w:ascii="Calibri" w:hAnsi="Calibri"/>
          <w:szCs w:val="22"/>
        </w:rPr>
        <w:t>,</w:t>
      </w:r>
      <w:r w:rsidRPr="00907DE6">
        <w:rPr>
          <w:rFonts w:ascii="Calibri" w:hAnsi="Calibri" w:cs="Arial"/>
          <w:szCs w:val="22"/>
        </w:rPr>
        <w:t xml:space="preserve"> převést </w:t>
      </w:r>
      <w:r w:rsidR="00907DE6" w:rsidRPr="00907DE6">
        <w:rPr>
          <w:rFonts w:ascii="Calibri" w:hAnsi="Calibri" w:cs="Arial"/>
          <w:szCs w:val="22"/>
        </w:rPr>
        <w:t xml:space="preserve">na objednatele </w:t>
      </w:r>
      <w:r w:rsidRPr="00907DE6">
        <w:rPr>
          <w:rFonts w:ascii="Calibri" w:hAnsi="Calibri" w:cs="Arial"/>
          <w:szCs w:val="22"/>
        </w:rPr>
        <w:t>vlastnické právo</w:t>
      </w:r>
      <w:r w:rsidR="00907DE6" w:rsidRPr="00907DE6">
        <w:rPr>
          <w:rFonts w:ascii="Calibri" w:hAnsi="Calibri" w:cs="Arial"/>
          <w:szCs w:val="22"/>
        </w:rPr>
        <w:t xml:space="preserve"> k dodávaným technologiím</w:t>
      </w:r>
      <w:r w:rsidRPr="00907DE6">
        <w:rPr>
          <w:rFonts w:ascii="Calibri" w:hAnsi="Calibri" w:cs="Arial"/>
          <w:szCs w:val="22"/>
        </w:rPr>
        <w:t xml:space="preserve">, poskytnout uživatelské licence k dodávanému </w:t>
      </w:r>
      <w:r w:rsidR="00907DE6" w:rsidRPr="00907DE6">
        <w:rPr>
          <w:rFonts w:ascii="Calibri" w:hAnsi="Calibri" w:cs="Arial"/>
          <w:szCs w:val="22"/>
        </w:rPr>
        <w:t>SW</w:t>
      </w:r>
      <w:r w:rsidRPr="00907DE6">
        <w:rPr>
          <w:rFonts w:ascii="Calibri" w:hAnsi="Calibri" w:cs="Arial"/>
          <w:szCs w:val="22"/>
        </w:rPr>
        <w:t xml:space="preserve">, provést zkušební provoz, </w:t>
      </w:r>
      <w:r w:rsidR="00907DE6" w:rsidRPr="00907DE6">
        <w:rPr>
          <w:rFonts w:ascii="Calibri" w:hAnsi="Calibri" w:cs="Arial"/>
          <w:szCs w:val="22"/>
        </w:rPr>
        <w:t>z</w:t>
      </w:r>
      <w:r w:rsidRPr="00907DE6">
        <w:rPr>
          <w:rFonts w:ascii="Calibri" w:hAnsi="Calibri" w:cs="Arial"/>
          <w:szCs w:val="22"/>
        </w:rPr>
        <w:t>aškolit obsluhující personál</w:t>
      </w:r>
      <w:r w:rsidR="002A7D59">
        <w:rPr>
          <w:rFonts w:ascii="Calibri" w:hAnsi="Calibri" w:cs="Arial"/>
          <w:szCs w:val="22"/>
        </w:rPr>
        <w:t>, vypracovat a předat projektovou dokumentaci</w:t>
      </w:r>
      <w:r w:rsidRPr="00907DE6">
        <w:rPr>
          <w:rFonts w:ascii="Calibri" w:hAnsi="Calibri" w:cs="Arial"/>
          <w:szCs w:val="22"/>
        </w:rPr>
        <w:t xml:space="preserve"> a </w:t>
      </w:r>
      <w:r w:rsidRPr="003C4E78">
        <w:rPr>
          <w:rFonts w:ascii="Calibri" w:hAnsi="Calibri" w:cs="Arial"/>
          <w:szCs w:val="22"/>
        </w:rPr>
        <w:t>zajistit záruční servis v rozsahu</w:t>
      </w:r>
      <w:r w:rsidRPr="00907DE6">
        <w:rPr>
          <w:rFonts w:ascii="Calibri" w:hAnsi="Calibri" w:cs="Arial"/>
          <w:szCs w:val="22"/>
        </w:rPr>
        <w:t xml:space="preserve"> a kvalitě dle </w:t>
      </w:r>
      <w:r w:rsidR="00907DE6" w:rsidRPr="00907DE6">
        <w:rPr>
          <w:rFonts w:ascii="Calibri" w:hAnsi="Calibri" w:cs="Arial"/>
          <w:szCs w:val="22"/>
        </w:rPr>
        <w:t xml:space="preserve">zadávacích podmínek </w:t>
      </w:r>
      <w:r w:rsidR="002A7D59">
        <w:rPr>
          <w:rFonts w:ascii="Calibri" w:hAnsi="Calibri" w:cs="Arial"/>
          <w:szCs w:val="22"/>
        </w:rPr>
        <w:t xml:space="preserve">Veřejné zakázky </w:t>
      </w:r>
      <w:r w:rsidR="000E7889">
        <w:rPr>
          <w:rFonts w:ascii="Calibri" w:hAnsi="Calibri" w:cs="Arial"/>
          <w:szCs w:val="22"/>
        </w:rPr>
        <w:t>a t</w:t>
      </w:r>
      <w:r w:rsidR="00907DE6" w:rsidRPr="00907DE6">
        <w:rPr>
          <w:rFonts w:ascii="Calibri" w:hAnsi="Calibri" w:cs="Arial"/>
          <w:szCs w:val="22"/>
        </w:rPr>
        <w:t>echnické specifikace pro věcnou část ZD</w:t>
      </w:r>
      <w:r w:rsidRPr="00907DE6">
        <w:rPr>
          <w:rFonts w:ascii="Calibri" w:hAnsi="Calibri" w:cs="Arial"/>
          <w:szCs w:val="22"/>
        </w:rPr>
        <w:t xml:space="preserve"> uvedené v </w:t>
      </w:r>
      <w:r w:rsidR="00E32584">
        <w:rPr>
          <w:rFonts w:ascii="Calibri" w:hAnsi="Calibri" w:cs="Arial"/>
          <w:b/>
          <w:szCs w:val="22"/>
        </w:rPr>
        <w:t>p</w:t>
      </w:r>
      <w:r w:rsidRPr="00E32584">
        <w:rPr>
          <w:rFonts w:ascii="Calibri" w:hAnsi="Calibri" w:cs="Arial"/>
          <w:b/>
          <w:szCs w:val="22"/>
        </w:rPr>
        <w:t>ří</w:t>
      </w:r>
      <w:r w:rsidR="000E7889" w:rsidRPr="00E32584">
        <w:rPr>
          <w:rFonts w:ascii="Calibri" w:hAnsi="Calibri" w:cs="Arial"/>
          <w:b/>
          <w:szCs w:val="22"/>
        </w:rPr>
        <w:t>loze č. 1</w:t>
      </w:r>
      <w:r w:rsidR="000E7889" w:rsidRPr="000E7889">
        <w:rPr>
          <w:rFonts w:ascii="Calibri" w:hAnsi="Calibri" w:cs="Arial"/>
          <w:szCs w:val="22"/>
        </w:rPr>
        <w:t xml:space="preserve"> k této </w:t>
      </w:r>
      <w:r w:rsidR="003C4E78">
        <w:rPr>
          <w:rFonts w:ascii="Calibri" w:hAnsi="Calibri" w:cs="Arial"/>
          <w:szCs w:val="22"/>
        </w:rPr>
        <w:t>S</w:t>
      </w:r>
      <w:r w:rsidR="000E7889" w:rsidRPr="000E7889">
        <w:rPr>
          <w:rFonts w:ascii="Calibri" w:hAnsi="Calibri" w:cs="Arial"/>
          <w:szCs w:val="22"/>
        </w:rPr>
        <w:t>mlouvě a dle p</w:t>
      </w:r>
      <w:r w:rsidRPr="000E7889">
        <w:rPr>
          <w:rFonts w:ascii="Calibri" w:hAnsi="Calibri" w:cs="Arial"/>
          <w:szCs w:val="22"/>
        </w:rPr>
        <w:t xml:space="preserve">opisu </w:t>
      </w:r>
      <w:r w:rsidR="000E7889" w:rsidRPr="000E7889">
        <w:rPr>
          <w:rFonts w:ascii="Calibri" w:hAnsi="Calibri" w:cs="Arial"/>
          <w:szCs w:val="22"/>
        </w:rPr>
        <w:t xml:space="preserve">návrhu řešení a architektury </w:t>
      </w:r>
      <w:ins w:id="3" w:author="Dvořáková" w:date="2015-03-17T11:40:00Z">
        <w:r w:rsidR="00C642E4">
          <w:rPr>
            <w:rFonts w:ascii="Calibri" w:hAnsi="Calibri" w:cs="Arial"/>
            <w:szCs w:val="22"/>
          </w:rPr>
          <w:t>d</w:t>
        </w:r>
      </w:ins>
      <w:r w:rsidRPr="000E7889">
        <w:rPr>
          <w:rFonts w:ascii="Calibri" w:hAnsi="Calibri" w:cs="Arial"/>
          <w:szCs w:val="22"/>
        </w:rPr>
        <w:t>íla</w:t>
      </w:r>
      <w:r w:rsidR="00E32584">
        <w:rPr>
          <w:rFonts w:ascii="Calibri" w:hAnsi="Calibri" w:cs="Arial"/>
          <w:szCs w:val="22"/>
        </w:rPr>
        <w:t xml:space="preserve"> včetně soupisu prvků</w:t>
      </w:r>
      <w:ins w:id="4" w:author="Dvořáková" w:date="2015-03-17T11:40:00Z">
        <w:r w:rsidR="00C642E4">
          <w:rPr>
            <w:rFonts w:ascii="Calibri" w:hAnsi="Calibri" w:cs="Arial"/>
            <w:szCs w:val="22"/>
          </w:rPr>
          <w:t>, komponent</w:t>
        </w:r>
      </w:ins>
      <w:r w:rsidR="00E32584">
        <w:rPr>
          <w:rFonts w:ascii="Calibri" w:hAnsi="Calibri" w:cs="Arial"/>
          <w:szCs w:val="22"/>
        </w:rPr>
        <w:t xml:space="preserve"> a licencí</w:t>
      </w:r>
      <w:r w:rsidRPr="000E7889">
        <w:rPr>
          <w:rFonts w:ascii="Calibri" w:hAnsi="Calibri" w:cs="Arial"/>
          <w:szCs w:val="22"/>
        </w:rPr>
        <w:t xml:space="preserve"> vymezeného v </w:t>
      </w:r>
      <w:r w:rsidR="00E32584">
        <w:rPr>
          <w:rFonts w:ascii="Calibri" w:hAnsi="Calibri" w:cs="Arial"/>
          <w:b/>
          <w:szCs w:val="22"/>
        </w:rPr>
        <w:t>p</w:t>
      </w:r>
      <w:r w:rsidRPr="00E32584">
        <w:rPr>
          <w:rFonts w:ascii="Calibri" w:hAnsi="Calibri" w:cs="Arial"/>
          <w:b/>
          <w:szCs w:val="22"/>
        </w:rPr>
        <w:t>říloze č.</w:t>
      </w:r>
      <w:r w:rsidR="00E32584">
        <w:rPr>
          <w:rFonts w:ascii="Calibri" w:hAnsi="Calibri" w:cs="Arial"/>
          <w:b/>
          <w:szCs w:val="22"/>
        </w:rPr>
        <w:t> </w:t>
      </w:r>
      <w:r w:rsidRPr="00E32584">
        <w:rPr>
          <w:rFonts w:ascii="Calibri" w:hAnsi="Calibri" w:cs="Arial"/>
          <w:b/>
          <w:szCs w:val="22"/>
        </w:rPr>
        <w:t>2</w:t>
      </w:r>
      <w:r w:rsidRPr="000E7889">
        <w:rPr>
          <w:rFonts w:ascii="Calibri" w:hAnsi="Calibri" w:cs="Arial"/>
          <w:szCs w:val="22"/>
        </w:rPr>
        <w:t xml:space="preserve"> k této </w:t>
      </w:r>
      <w:r w:rsidR="003C4E78">
        <w:rPr>
          <w:rFonts w:ascii="Calibri" w:hAnsi="Calibri" w:cs="Arial"/>
          <w:szCs w:val="22"/>
        </w:rPr>
        <w:t>S</w:t>
      </w:r>
      <w:r w:rsidRPr="000E7889">
        <w:rPr>
          <w:rFonts w:ascii="Calibri" w:hAnsi="Calibri" w:cs="Arial"/>
          <w:szCs w:val="22"/>
        </w:rPr>
        <w:t>mlouvě, který</w:t>
      </w:r>
      <w:r w:rsidRPr="00907DE6">
        <w:rPr>
          <w:rFonts w:ascii="Calibri" w:hAnsi="Calibri" w:cs="Arial"/>
          <w:szCs w:val="22"/>
        </w:rPr>
        <w:t xml:space="preserve"> </w:t>
      </w:r>
      <w:ins w:id="5" w:author="Dvořáková" w:date="2015-03-17T11:40:00Z">
        <w:r w:rsidR="00C642E4">
          <w:rPr>
            <w:rFonts w:ascii="Calibri" w:hAnsi="Calibri" w:cs="Arial"/>
            <w:szCs w:val="22"/>
          </w:rPr>
          <w:t>Z</w:t>
        </w:r>
        <w:r w:rsidR="00C642E4" w:rsidRPr="00907DE6">
          <w:rPr>
            <w:rFonts w:ascii="Calibri" w:hAnsi="Calibri" w:cs="Arial"/>
            <w:szCs w:val="22"/>
          </w:rPr>
          <w:t xml:space="preserve">hotovitel </w:t>
        </w:r>
      </w:ins>
      <w:r w:rsidRPr="00907DE6">
        <w:rPr>
          <w:rFonts w:ascii="Calibri" w:hAnsi="Calibri" w:cs="Arial"/>
          <w:szCs w:val="22"/>
        </w:rPr>
        <w:t>uvedl ve své nabídce v rámci zadávacího</w:t>
      </w:r>
      <w:r w:rsidRPr="00907DE6">
        <w:rPr>
          <w:rFonts w:ascii="Calibri" w:hAnsi="Calibri"/>
          <w:szCs w:val="22"/>
        </w:rPr>
        <w:t xml:space="preserve"> řízení k veřejné zakázce s názvem </w:t>
      </w:r>
      <w:r w:rsidR="00BF37F3" w:rsidRPr="00907DE6">
        <w:rPr>
          <w:rFonts w:ascii="Calibri" w:hAnsi="Calibri"/>
          <w:szCs w:val="22"/>
        </w:rPr>
        <w:t xml:space="preserve">„ZZS KHK – Nákup služeb </w:t>
      </w:r>
      <w:proofErr w:type="spellStart"/>
      <w:r w:rsidR="00BF37F3" w:rsidRPr="00907DE6">
        <w:rPr>
          <w:rFonts w:ascii="Calibri" w:hAnsi="Calibri"/>
          <w:szCs w:val="22"/>
        </w:rPr>
        <w:t>eHealth</w:t>
      </w:r>
      <w:proofErr w:type="spellEnd"/>
      <w:r w:rsidR="00BF37F3" w:rsidRPr="00907DE6">
        <w:rPr>
          <w:rFonts w:ascii="Calibri" w:hAnsi="Calibri"/>
          <w:szCs w:val="22"/>
        </w:rPr>
        <w:t>“</w:t>
      </w:r>
      <w:r w:rsidRPr="00907DE6">
        <w:rPr>
          <w:rFonts w:ascii="Calibri" w:hAnsi="Calibri"/>
          <w:szCs w:val="22"/>
        </w:rPr>
        <w:t xml:space="preserve"> (dále jen „</w:t>
      </w:r>
      <w:r w:rsidRPr="00E32584">
        <w:rPr>
          <w:rFonts w:ascii="Calibri" w:hAnsi="Calibri"/>
          <w:szCs w:val="22"/>
        </w:rPr>
        <w:t>Dílo</w:t>
      </w:r>
      <w:r w:rsidRPr="00907DE6">
        <w:rPr>
          <w:rFonts w:ascii="Calibri" w:hAnsi="Calibri"/>
          <w:szCs w:val="22"/>
        </w:rPr>
        <w:t>“).</w:t>
      </w:r>
    </w:p>
    <w:p w:rsidR="0013508B" w:rsidRPr="003C4E78" w:rsidRDefault="00AB22DA">
      <w:pPr>
        <w:numPr>
          <w:ilvl w:val="1"/>
          <w:numId w:val="25"/>
        </w:numPr>
        <w:suppressAutoHyphens w:val="0"/>
        <w:spacing w:after="240" w:line="276" w:lineRule="auto"/>
        <w:jc w:val="both"/>
        <w:rPr>
          <w:rFonts w:asciiTheme="minorHAnsi" w:hAnsiTheme="minorHAnsi"/>
          <w:szCs w:val="22"/>
        </w:rPr>
      </w:pPr>
      <w:r w:rsidRPr="003C4E78">
        <w:rPr>
          <w:rFonts w:ascii="Calibri" w:hAnsi="Calibri"/>
          <w:szCs w:val="22"/>
        </w:rPr>
        <w:t>Součástí předmětu této Smlouvy je rovněž poskytování záručního servisu za podmínek dle ustanovení čl</w:t>
      </w:r>
      <w:r w:rsidRPr="003C4E78">
        <w:rPr>
          <w:rFonts w:asciiTheme="minorHAnsi" w:hAnsiTheme="minorHAnsi"/>
          <w:szCs w:val="22"/>
        </w:rPr>
        <w:t>.</w:t>
      </w:r>
      <w:ins w:id="6" w:author="Dvořáková" w:date="2015-03-13T14:06:00Z">
        <w:r w:rsidR="00D15E0E">
          <w:rPr>
            <w:rFonts w:asciiTheme="minorHAnsi" w:hAnsiTheme="minorHAnsi"/>
            <w:szCs w:val="22"/>
          </w:rPr>
          <w:t xml:space="preserve"> IX. a X. této Smlouvy</w:t>
        </w:r>
      </w:ins>
      <w:ins w:id="7" w:author="Dvořáková" w:date="2015-03-13T14:07:00Z">
        <w:r w:rsidR="00D15E0E">
          <w:rPr>
            <w:rFonts w:asciiTheme="minorHAnsi" w:hAnsiTheme="minorHAnsi"/>
            <w:szCs w:val="22"/>
          </w:rPr>
          <w:t>.</w:t>
        </w:r>
      </w:ins>
    </w:p>
    <w:p w:rsidR="0013508B" w:rsidRDefault="00AB22DA">
      <w:pPr>
        <w:numPr>
          <w:ilvl w:val="1"/>
          <w:numId w:val="25"/>
        </w:numPr>
        <w:suppressAutoHyphens w:val="0"/>
        <w:spacing w:after="240" w:line="276" w:lineRule="auto"/>
        <w:jc w:val="both"/>
        <w:rPr>
          <w:rFonts w:ascii="Calibri" w:hAnsi="Calibri"/>
          <w:szCs w:val="22"/>
        </w:rPr>
      </w:pPr>
      <w:r>
        <w:rPr>
          <w:rFonts w:ascii="Calibri" w:hAnsi="Calibri"/>
          <w:szCs w:val="22"/>
        </w:rPr>
        <w:t>Zhotovitel se zavazuje provést Dílo v rozsahu, kvalitě a s parametry stanovenými touto Smlouvou</w:t>
      </w:r>
      <w:r w:rsidR="002A7D59">
        <w:rPr>
          <w:rFonts w:ascii="Calibri" w:hAnsi="Calibri"/>
          <w:szCs w:val="22"/>
        </w:rPr>
        <w:t xml:space="preserve"> a jejími přílohami (v případě nesouladu mezi </w:t>
      </w:r>
      <w:r w:rsidR="002A7D59" w:rsidRPr="00E32584">
        <w:rPr>
          <w:rFonts w:ascii="Calibri" w:hAnsi="Calibri"/>
          <w:b/>
          <w:szCs w:val="22"/>
        </w:rPr>
        <w:t>přílohou č. 1 a č. 2</w:t>
      </w:r>
      <w:r w:rsidR="002A7D59">
        <w:rPr>
          <w:rFonts w:ascii="Calibri" w:hAnsi="Calibri"/>
          <w:szCs w:val="22"/>
        </w:rPr>
        <w:t xml:space="preserve"> této </w:t>
      </w:r>
      <w:r w:rsidR="003C4E78">
        <w:rPr>
          <w:rFonts w:ascii="Calibri" w:hAnsi="Calibri"/>
          <w:szCs w:val="22"/>
        </w:rPr>
        <w:t>S</w:t>
      </w:r>
      <w:r w:rsidR="002A7D59">
        <w:rPr>
          <w:rFonts w:ascii="Calibri" w:hAnsi="Calibri"/>
          <w:szCs w:val="22"/>
        </w:rPr>
        <w:t xml:space="preserve">mlouvy má přednost </w:t>
      </w:r>
      <w:r w:rsidR="002A7D59" w:rsidRPr="00E32584">
        <w:rPr>
          <w:rFonts w:ascii="Calibri" w:hAnsi="Calibri"/>
          <w:b/>
          <w:szCs w:val="22"/>
        </w:rPr>
        <w:t>příloha č. 1</w:t>
      </w:r>
      <w:r w:rsidR="002A7D59">
        <w:rPr>
          <w:rFonts w:ascii="Calibri" w:hAnsi="Calibri"/>
          <w:szCs w:val="22"/>
        </w:rPr>
        <w:t>)</w:t>
      </w:r>
      <w:r>
        <w:rPr>
          <w:rFonts w:ascii="Calibri" w:hAnsi="Calibri"/>
          <w:szCs w:val="22"/>
        </w:rPr>
        <w:t>, zadávacími podmínkami Veřejné zakázky a nabídkou zhotovitele podanou ve Veřejné zakázce.</w:t>
      </w:r>
      <w:r w:rsidR="002A7D59">
        <w:rPr>
          <w:rFonts w:ascii="Calibri" w:hAnsi="Calibri"/>
          <w:szCs w:val="22"/>
        </w:rPr>
        <w:t xml:space="preserve"> </w:t>
      </w:r>
    </w:p>
    <w:p w:rsidR="0013508B" w:rsidRPr="00C642E4" w:rsidRDefault="00AB22DA" w:rsidP="002A7ED6">
      <w:pPr>
        <w:numPr>
          <w:ilvl w:val="1"/>
          <w:numId w:val="25"/>
        </w:numPr>
        <w:suppressAutoHyphens w:val="0"/>
        <w:spacing w:after="240" w:line="276" w:lineRule="auto"/>
        <w:jc w:val="both"/>
        <w:rPr>
          <w:rFonts w:ascii="Calibri" w:hAnsi="Calibri"/>
          <w:szCs w:val="22"/>
        </w:rPr>
      </w:pPr>
      <w:bookmarkStart w:id="8" w:name="_Ref356930107"/>
      <w:r w:rsidRPr="00C642E4">
        <w:rPr>
          <w:rFonts w:ascii="Calibri" w:hAnsi="Calibri"/>
          <w:szCs w:val="22"/>
        </w:rPr>
        <w:t>Zhotovitel se zároveň zavazuje provést Dílo v souladu s podmínkami Integrovaného operačního programu (dále jen „IOP“) pro oblast intervence 3.4, zejména s platnou Příručkou pro žadatele a příjemce finanční podpory v rámci IOP zveřejněn</w:t>
      </w:r>
      <w:ins w:id="9" w:author="Dvořáková" w:date="2015-03-17T11:41:00Z">
        <w:r w:rsidR="00C642E4" w:rsidRPr="00C642E4">
          <w:rPr>
            <w:rFonts w:ascii="Calibri" w:hAnsi="Calibri"/>
            <w:szCs w:val="22"/>
          </w:rPr>
          <w:t>é</w:t>
        </w:r>
      </w:ins>
      <w:r w:rsidRPr="00C642E4">
        <w:rPr>
          <w:rFonts w:ascii="Calibri" w:hAnsi="Calibri"/>
          <w:szCs w:val="22"/>
        </w:rPr>
        <w:t xml:space="preserve"> na</w:t>
      </w:r>
      <w:r w:rsidR="002A7ED6" w:rsidRPr="00C642E4">
        <w:rPr>
          <w:rFonts w:ascii="Calibri" w:hAnsi="Calibri"/>
          <w:szCs w:val="22"/>
        </w:rPr>
        <w:t xml:space="preserve"> </w:t>
      </w:r>
      <w:hyperlink r:id="rId12" w:history="1">
        <w:r w:rsidR="002A7ED6" w:rsidRPr="00C642E4">
          <w:rPr>
            <w:rStyle w:val="Hypertextovodkaz"/>
            <w:rFonts w:ascii="Calibri" w:hAnsi="Calibri"/>
            <w:szCs w:val="22"/>
          </w:rPr>
          <w:t>http://www.strukturalni-fondy.cz/cs/Jak-na-projekt/Vyzvy-a-akce-(1)/06-IOP/Vyhlaseni-23-vyzvy-v-o-i-3-4-IOP-hlasova-a-datova</w:t>
        </w:r>
      </w:hyperlink>
      <w:r w:rsidR="002A7ED6" w:rsidRPr="00C642E4">
        <w:rPr>
          <w:rFonts w:ascii="Calibri" w:hAnsi="Calibri"/>
          <w:szCs w:val="22"/>
        </w:rPr>
        <w:t xml:space="preserve"> </w:t>
      </w:r>
      <w:r w:rsidRPr="00C642E4">
        <w:rPr>
          <w:rFonts w:ascii="Calibri" w:hAnsi="Calibri"/>
          <w:szCs w:val="22"/>
        </w:rPr>
        <w:t xml:space="preserve"> (dále jen „Příručka“), jakož i se všemi předpisy, které stanovují podmínky pro poskytnutí a čerpání dotace.</w:t>
      </w:r>
      <w:bookmarkEnd w:id="8"/>
    </w:p>
    <w:p w:rsidR="0013508B" w:rsidRDefault="0013508B" w:rsidP="006063FB">
      <w:pPr>
        <w:numPr>
          <w:ilvl w:val="0"/>
          <w:numId w:val="25"/>
        </w:numPr>
        <w:suppressAutoHyphens w:val="0"/>
        <w:spacing w:after="240" w:line="276" w:lineRule="auto"/>
        <w:ind w:left="4536" w:hanging="2126"/>
        <w:contextualSpacing/>
        <w:jc w:val="center"/>
        <w:rPr>
          <w:rFonts w:ascii="Calibri" w:eastAsia="Calibri" w:hAnsi="Calibri"/>
          <w:b/>
          <w:szCs w:val="22"/>
          <w:lang w:eastAsia="en-US"/>
        </w:rPr>
      </w:pPr>
      <w:bookmarkStart w:id="10" w:name="_Ref356928018"/>
    </w:p>
    <w:bookmarkEnd w:id="10"/>
    <w:p w:rsidR="003C4E78" w:rsidRDefault="00AB22DA" w:rsidP="00C57B98">
      <w:pPr>
        <w:suppressAutoHyphens w:val="0"/>
        <w:spacing w:after="120" w:line="276" w:lineRule="auto"/>
        <w:ind w:left="425"/>
        <w:jc w:val="center"/>
        <w:outlineLvl w:val="0"/>
        <w:rPr>
          <w:rFonts w:ascii="Calibri" w:eastAsia="Calibri" w:hAnsi="Calibri"/>
          <w:b/>
          <w:szCs w:val="22"/>
          <w:lang w:eastAsia="en-US"/>
        </w:rPr>
      </w:pPr>
      <w:r>
        <w:rPr>
          <w:rFonts w:ascii="Calibri" w:eastAsia="Calibri" w:hAnsi="Calibri"/>
          <w:b/>
          <w:szCs w:val="22"/>
          <w:lang w:eastAsia="en-US"/>
        </w:rPr>
        <w:t>Doba plnění veřejné zakázky</w:t>
      </w:r>
    </w:p>
    <w:p w:rsidR="006109C7" w:rsidRDefault="00E32584" w:rsidP="00C57B98">
      <w:pPr>
        <w:numPr>
          <w:ilvl w:val="1"/>
          <w:numId w:val="25"/>
        </w:numPr>
        <w:suppressAutoHyphens w:val="0"/>
        <w:spacing w:after="240" w:line="276" w:lineRule="auto"/>
        <w:jc w:val="both"/>
        <w:rPr>
          <w:rFonts w:ascii="Calibri" w:hAnsi="Calibri"/>
          <w:szCs w:val="22"/>
        </w:rPr>
      </w:pPr>
      <w:r>
        <w:rPr>
          <w:rFonts w:ascii="Calibri" w:hAnsi="Calibri"/>
          <w:szCs w:val="22"/>
        </w:rPr>
        <w:t>P</w:t>
      </w:r>
      <w:r w:rsidR="00AB22DA">
        <w:rPr>
          <w:rFonts w:ascii="Calibri" w:hAnsi="Calibri"/>
          <w:szCs w:val="22"/>
        </w:rPr>
        <w:t xml:space="preserve">ředpokládané zahájení realizace díla: </w:t>
      </w:r>
      <w:r>
        <w:rPr>
          <w:rFonts w:ascii="Calibri" w:hAnsi="Calibri"/>
          <w:szCs w:val="22"/>
        </w:rPr>
        <w:tab/>
      </w:r>
      <w:r>
        <w:rPr>
          <w:rFonts w:ascii="Calibri" w:hAnsi="Calibri"/>
          <w:szCs w:val="22"/>
        </w:rPr>
        <w:tab/>
      </w:r>
      <w:r>
        <w:rPr>
          <w:rFonts w:ascii="Calibri" w:hAnsi="Calibri"/>
          <w:szCs w:val="22"/>
        </w:rPr>
        <w:tab/>
      </w:r>
      <w:r w:rsidR="006109C7">
        <w:rPr>
          <w:rFonts w:ascii="Calibri" w:hAnsi="Calibri"/>
          <w:szCs w:val="22"/>
        </w:rPr>
        <w:t>od nabytí účinnosti Smlouvy o dílo</w:t>
      </w:r>
      <w:r>
        <w:rPr>
          <w:rFonts w:ascii="Calibri" w:hAnsi="Calibri"/>
          <w:szCs w:val="22"/>
        </w:rPr>
        <w:t>.</w:t>
      </w:r>
    </w:p>
    <w:p w:rsidR="0013508B" w:rsidRPr="006109C7" w:rsidRDefault="00E32584" w:rsidP="006109C7">
      <w:pPr>
        <w:numPr>
          <w:ilvl w:val="1"/>
          <w:numId w:val="25"/>
        </w:numPr>
        <w:suppressAutoHyphens w:val="0"/>
        <w:spacing w:after="240" w:line="276" w:lineRule="auto"/>
        <w:jc w:val="both"/>
        <w:rPr>
          <w:rFonts w:ascii="Calibri" w:hAnsi="Calibri"/>
          <w:szCs w:val="22"/>
        </w:rPr>
      </w:pPr>
      <w:r>
        <w:rPr>
          <w:rFonts w:ascii="Calibri" w:hAnsi="Calibri"/>
          <w:szCs w:val="22"/>
        </w:rPr>
        <w:t>P</w:t>
      </w:r>
      <w:r w:rsidR="006109C7">
        <w:rPr>
          <w:rFonts w:ascii="Calibri" w:hAnsi="Calibri"/>
          <w:szCs w:val="22"/>
        </w:rPr>
        <w:t xml:space="preserve">ředpokládaný </w:t>
      </w:r>
      <w:r w:rsidR="00AB22DA" w:rsidRPr="006109C7">
        <w:rPr>
          <w:rFonts w:ascii="Calibri" w:hAnsi="Calibri"/>
          <w:szCs w:val="22"/>
        </w:rPr>
        <w:t xml:space="preserve">termín předání díla: </w:t>
      </w:r>
      <w:r>
        <w:rPr>
          <w:rFonts w:ascii="Calibri" w:hAnsi="Calibri"/>
          <w:szCs w:val="22"/>
        </w:rPr>
        <w:tab/>
      </w:r>
      <w:r>
        <w:rPr>
          <w:rFonts w:ascii="Calibri" w:hAnsi="Calibri"/>
          <w:szCs w:val="22"/>
        </w:rPr>
        <w:tab/>
      </w:r>
      <w:r w:rsidR="006109C7" w:rsidRPr="006109C7">
        <w:rPr>
          <w:rFonts w:ascii="Calibri" w:hAnsi="Calibri"/>
          <w:szCs w:val="22"/>
        </w:rPr>
        <w:t>150 dnů ode dne nabytí účinnosti Smlouvy o dílo</w:t>
      </w:r>
      <w:r>
        <w:rPr>
          <w:rFonts w:ascii="Calibri" w:hAnsi="Calibri"/>
          <w:szCs w:val="22"/>
        </w:rPr>
        <w:t>.</w:t>
      </w:r>
    </w:p>
    <w:p w:rsidR="0013508B" w:rsidRPr="00433D15" w:rsidRDefault="00AB22DA">
      <w:pPr>
        <w:numPr>
          <w:ilvl w:val="1"/>
          <w:numId w:val="25"/>
        </w:numPr>
        <w:suppressAutoHyphens w:val="0"/>
        <w:spacing w:after="240" w:line="276" w:lineRule="auto"/>
        <w:jc w:val="both"/>
        <w:rPr>
          <w:rFonts w:ascii="Calibri" w:hAnsi="Calibri"/>
          <w:szCs w:val="22"/>
        </w:rPr>
      </w:pPr>
      <w:r w:rsidRPr="00433D15">
        <w:rPr>
          <w:rFonts w:ascii="Calibri" w:hAnsi="Calibri"/>
          <w:szCs w:val="22"/>
        </w:rPr>
        <w:t xml:space="preserve">Zhotovitel se zavazuje realizovat dílo v </w:t>
      </w:r>
      <w:r w:rsidR="000E7889" w:rsidRPr="00433D15">
        <w:rPr>
          <w:rFonts w:ascii="Calibri" w:hAnsi="Calibri"/>
          <w:szCs w:val="22"/>
        </w:rPr>
        <w:t>souladu s časovým harmonogramem.</w:t>
      </w:r>
      <w:r w:rsidRPr="00433D15">
        <w:rPr>
          <w:rFonts w:ascii="Calibri" w:hAnsi="Calibri"/>
          <w:szCs w:val="22"/>
        </w:rPr>
        <w:t xml:space="preserve"> </w:t>
      </w:r>
      <w:r w:rsidR="00907DE6" w:rsidRPr="00433D15">
        <w:rPr>
          <w:rFonts w:ascii="Calibri" w:hAnsi="Calibri"/>
          <w:szCs w:val="22"/>
        </w:rPr>
        <w:t>Č</w:t>
      </w:r>
      <w:r w:rsidRPr="00433D15">
        <w:rPr>
          <w:rFonts w:ascii="Calibri" w:hAnsi="Calibri"/>
          <w:szCs w:val="22"/>
        </w:rPr>
        <w:t>asový harmonogr</w:t>
      </w:r>
      <w:r w:rsidR="00E32584">
        <w:rPr>
          <w:rFonts w:ascii="Calibri" w:hAnsi="Calibri"/>
          <w:szCs w:val="22"/>
        </w:rPr>
        <w:t xml:space="preserve">am je </w:t>
      </w:r>
      <w:r w:rsidR="00E32584" w:rsidRPr="00E32584">
        <w:rPr>
          <w:rFonts w:ascii="Calibri" w:hAnsi="Calibri"/>
          <w:b/>
          <w:szCs w:val="22"/>
        </w:rPr>
        <w:t>p</w:t>
      </w:r>
      <w:r w:rsidR="00907DE6" w:rsidRPr="00E32584">
        <w:rPr>
          <w:rFonts w:ascii="Calibri" w:hAnsi="Calibri"/>
          <w:b/>
          <w:szCs w:val="22"/>
        </w:rPr>
        <w:t xml:space="preserve">řílohou č. </w:t>
      </w:r>
      <w:r w:rsidR="002A7D59" w:rsidRPr="00E32584">
        <w:rPr>
          <w:rFonts w:ascii="Calibri" w:hAnsi="Calibri"/>
          <w:b/>
          <w:szCs w:val="22"/>
        </w:rPr>
        <w:t>3</w:t>
      </w:r>
      <w:r w:rsidR="003C4E78">
        <w:rPr>
          <w:rFonts w:ascii="Calibri" w:hAnsi="Calibri"/>
          <w:szCs w:val="22"/>
        </w:rPr>
        <w:t xml:space="preserve"> této S</w:t>
      </w:r>
      <w:r w:rsidR="00433D15" w:rsidRPr="00433D15">
        <w:rPr>
          <w:rFonts w:ascii="Calibri" w:hAnsi="Calibri"/>
          <w:szCs w:val="22"/>
        </w:rPr>
        <w:t>mlouvy</w:t>
      </w:r>
      <w:r w:rsidRPr="00433D15">
        <w:rPr>
          <w:rFonts w:ascii="Calibri" w:hAnsi="Calibri"/>
          <w:szCs w:val="22"/>
        </w:rPr>
        <w:t>.</w:t>
      </w:r>
    </w:p>
    <w:p w:rsidR="0013508B" w:rsidRDefault="0013508B" w:rsidP="00CC412F">
      <w:pPr>
        <w:numPr>
          <w:ilvl w:val="0"/>
          <w:numId w:val="25"/>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spacing w:after="120" w:line="276" w:lineRule="auto"/>
        <w:ind w:left="567" w:hanging="567"/>
        <w:jc w:val="center"/>
        <w:outlineLvl w:val="0"/>
        <w:rPr>
          <w:rFonts w:ascii="Calibri" w:hAnsi="Calibri"/>
          <w:b/>
          <w:szCs w:val="22"/>
        </w:rPr>
      </w:pPr>
      <w:bookmarkStart w:id="11" w:name="_Ref167869088"/>
      <w:bookmarkStart w:id="12" w:name="_Ref168377650"/>
      <w:bookmarkEnd w:id="2"/>
      <w:r>
        <w:rPr>
          <w:rFonts w:ascii="Calibri" w:hAnsi="Calibri"/>
          <w:b/>
          <w:szCs w:val="22"/>
        </w:rPr>
        <w:lastRenderedPageBreak/>
        <w:t>Dokončení a převzetí díla objednatelem</w:t>
      </w:r>
    </w:p>
    <w:p w:rsidR="0013508B" w:rsidRDefault="00AB22DA">
      <w:pPr>
        <w:numPr>
          <w:ilvl w:val="1"/>
          <w:numId w:val="25"/>
        </w:numPr>
        <w:suppressAutoHyphens w:val="0"/>
        <w:spacing w:after="240" w:line="276" w:lineRule="auto"/>
        <w:jc w:val="both"/>
        <w:rPr>
          <w:rFonts w:ascii="Calibri" w:hAnsi="Calibri"/>
          <w:iCs/>
          <w:szCs w:val="22"/>
        </w:rPr>
      </w:pPr>
      <w:r>
        <w:rPr>
          <w:rFonts w:ascii="Calibri" w:hAnsi="Calibri"/>
          <w:szCs w:val="22"/>
        </w:rPr>
        <w:t>Zhotovitel</w:t>
      </w:r>
      <w:r>
        <w:rPr>
          <w:rFonts w:ascii="Calibri" w:hAnsi="Calibri"/>
          <w:iCs/>
          <w:szCs w:val="22"/>
        </w:rPr>
        <w:t xml:space="preserve"> se zavazuje dokončené Dílo, bez vad a nedodělků v souladu s touto Smlouvou předat Objednateli nejpozději v terminech uvedených v článku </w:t>
      </w:r>
      <w:r w:rsidR="008B308F">
        <w:rPr>
          <w:rFonts w:ascii="Calibri" w:hAnsi="Calibri"/>
          <w:iCs/>
          <w:szCs w:val="22"/>
        </w:rPr>
        <w:fldChar w:fldCharType="begin"/>
      </w:r>
      <w:r>
        <w:rPr>
          <w:rFonts w:ascii="Calibri" w:hAnsi="Calibri"/>
          <w:iCs/>
          <w:szCs w:val="22"/>
        </w:rPr>
        <w:instrText xml:space="preserve"> REF _Ref356928018 \r \h </w:instrText>
      </w:r>
      <w:r w:rsidR="008B308F">
        <w:rPr>
          <w:rFonts w:ascii="Calibri" w:hAnsi="Calibri"/>
          <w:iCs/>
          <w:szCs w:val="22"/>
        </w:rPr>
      </w:r>
      <w:r w:rsidR="008B308F">
        <w:rPr>
          <w:rFonts w:ascii="Calibri" w:hAnsi="Calibri"/>
          <w:iCs/>
          <w:szCs w:val="22"/>
        </w:rPr>
        <w:fldChar w:fldCharType="separate"/>
      </w:r>
      <w:r w:rsidR="00F567E3">
        <w:rPr>
          <w:rFonts w:ascii="Calibri" w:hAnsi="Calibri"/>
          <w:iCs/>
          <w:szCs w:val="22"/>
        </w:rPr>
        <w:t>II</w:t>
      </w:r>
      <w:r w:rsidR="008B308F">
        <w:rPr>
          <w:rFonts w:ascii="Calibri" w:hAnsi="Calibri"/>
          <w:iCs/>
          <w:szCs w:val="22"/>
        </w:rPr>
        <w:fldChar w:fldCharType="end"/>
      </w:r>
      <w:r w:rsidR="006109C7">
        <w:rPr>
          <w:rFonts w:ascii="Calibri" w:hAnsi="Calibri"/>
          <w:iCs/>
          <w:szCs w:val="22"/>
        </w:rPr>
        <w:t>.</w:t>
      </w:r>
      <w:r>
        <w:rPr>
          <w:rFonts w:ascii="Calibri" w:hAnsi="Calibri"/>
          <w:iCs/>
          <w:szCs w:val="22"/>
        </w:rPr>
        <w:t xml:space="preserve"> této smlouvy.</w:t>
      </w:r>
    </w:p>
    <w:p w:rsidR="0013508B" w:rsidRDefault="00AB22DA">
      <w:pPr>
        <w:numPr>
          <w:ilvl w:val="1"/>
          <w:numId w:val="25"/>
        </w:numPr>
        <w:suppressAutoHyphens w:val="0"/>
        <w:spacing w:after="240" w:line="276" w:lineRule="auto"/>
        <w:jc w:val="both"/>
        <w:rPr>
          <w:rFonts w:ascii="Calibri" w:eastAsia="Calibri" w:hAnsi="Calibri"/>
          <w:bCs/>
          <w:szCs w:val="22"/>
          <w:lang w:eastAsia="en-US"/>
        </w:rPr>
      </w:pPr>
      <w:r>
        <w:rPr>
          <w:rFonts w:ascii="Calibri" w:eastAsia="Calibri" w:hAnsi="Calibri"/>
          <w:bCs/>
          <w:szCs w:val="22"/>
          <w:lang w:eastAsia="en-US"/>
        </w:rPr>
        <w:t>Zdrží–</w:t>
      </w:r>
      <w:proofErr w:type="spellStart"/>
      <w:r>
        <w:rPr>
          <w:rFonts w:ascii="Calibri" w:eastAsia="Calibri" w:hAnsi="Calibri"/>
          <w:bCs/>
          <w:szCs w:val="22"/>
          <w:lang w:eastAsia="en-US"/>
        </w:rPr>
        <w:t>li</w:t>
      </w:r>
      <w:proofErr w:type="spellEnd"/>
      <w:r>
        <w:rPr>
          <w:rFonts w:ascii="Calibri" w:eastAsia="Calibri" w:hAnsi="Calibri"/>
          <w:bCs/>
          <w:szCs w:val="22"/>
          <w:lang w:eastAsia="en-US"/>
        </w:rPr>
        <w:t xml:space="preserve"> se provádění předmětu této Smlouvy prokazatelně z důvodu na straně objednatele, nebo z důvodu neposkytnutí součinnosti objednatelem, má zhotovitel právo na přiměřené odpovídající prodloužení doby plnění té jeho povinnosti, která byla některým z těchto důvodů dotčena.</w:t>
      </w:r>
    </w:p>
    <w:p w:rsidR="0013508B" w:rsidRPr="00E835D1" w:rsidRDefault="00AB22DA">
      <w:pPr>
        <w:numPr>
          <w:ilvl w:val="1"/>
          <w:numId w:val="25"/>
        </w:numPr>
        <w:suppressAutoHyphens w:val="0"/>
        <w:spacing w:after="240" w:line="276" w:lineRule="auto"/>
        <w:jc w:val="both"/>
        <w:rPr>
          <w:rFonts w:asciiTheme="minorHAnsi" w:eastAsia="Calibri" w:hAnsiTheme="minorHAnsi"/>
          <w:bCs/>
          <w:szCs w:val="22"/>
          <w:lang w:eastAsia="en-US"/>
        </w:rPr>
      </w:pPr>
      <w:r w:rsidRPr="00E835D1">
        <w:rPr>
          <w:rFonts w:asciiTheme="minorHAnsi" w:eastAsia="Calibri" w:hAnsiTheme="minorHAnsi"/>
          <w:bCs/>
          <w:szCs w:val="22"/>
          <w:lang w:eastAsia="en-US"/>
        </w:rPr>
        <w:t>Zhotovitel je povinen písemně vyzvat Objednatele k převzetí díla</w:t>
      </w:r>
      <w:r w:rsidR="002A7ED6" w:rsidRPr="00E835D1">
        <w:rPr>
          <w:rFonts w:asciiTheme="minorHAnsi" w:eastAsia="Calibri" w:hAnsiTheme="minorHAnsi"/>
          <w:bCs/>
          <w:szCs w:val="22"/>
          <w:lang w:eastAsia="en-US"/>
        </w:rPr>
        <w:t xml:space="preserve"> jako celku nejméně 10</w:t>
      </w:r>
      <w:r w:rsidRPr="00E835D1">
        <w:rPr>
          <w:rFonts w:asciiTheme="minorHAnsi" w:eastAsia="Calibri" w:hAnsiTheme="minorHAnsi"/>
          <w:bCs/>
          <w:szCs w:val="22"/>
          <w:lang w:eastAsia="en-US"/>
        </w:rPr>
        <w:t xml:space="preserve"> kalendářních dnů před termínem, kdy </w:t>
      </w:r>
      <w:r w:rsidRPr="00E835D1">
        <w:rPr>
          <w:rFonts w:asciiTheme="minorHAnsi" w:hAnsiTheme="minorHAnsi"/>
          <w:szCs w:val="22"/>
        </w:rPr>
        <w:t>bude</w:t>
      </w:r>
      <w:r w:rsidRPr="00E835D1">
        <w:rPr>
          <w:rFonts w:asciiTheme="minorHAnsi" w:eastAsia="Calibri" w:hAnsiTheme="minorHAnsi"/>
          <w:bCs/>
          <w:szCs w:val="22"/>
          <w:lang w:eastAsia="en-US"/>
        </w:rPr>
        <w:t xml:space="preserve"> Dílo připraveno k předání a převzetí. </w:t>
      </w:r>
    </w:p>
    <w:p w:rsidR="0013508B" w:rsidRPr="00E835D1" w:rsidRDefault="00AB22DA">
      <w:pPr>
        <w:numPr>
          <w:ilvl w:val="1"/>
          <w:numId w:val="25"/>
        </w:numPr>
        <w:suppressAutoHyphens w:val="0"/>
        <w:spacing w:after="240" w:line="276" w:lineRule="auto"/>
        <w:jc w:val="both"/>
        <w:rPr>
          <w:rFonts w:asciiTheme="minorHAnsi" w:eastAsia="Calibri" w:hAnsiTheme="minorHAnsi"/>
          <w:bCs/>
          <w:szCs w:val="22"/>
          <w:lang w:eastAsia="en-US"/>
        </w:rPr>
      </w:pPr>
      <w:r w:rsidRPr="00E835D1">
        <w:rPr>
          <w:rFonts w:asciiTheme="minorHAnsi" w:hAnsiTheme="minorHAnsi"/>
          <w:szCs w:val="22"/>
        </w:rPr>
        <w:t>Objednatel</w:t>
      </w:r>
      <w:r w:rsidRPr="00E835D1">
        <w:rPr>
          <w:rFonts w:asciiTheme="minorHAnsi" w:eastAsia="Calibri" w:hAnsiTheme="minorHAnsi"/>
          <w:bCs/>
          <w:szCs w:val="22"/>
          <w:lang w:eastAsia="en-US"/>
        </w:rPr>
        <w:t xml:space="preserve"> je oprávněn přizvat k předání a převzetí Díla i jiné osoby, jejichž účast pokládá za nezbytnou. Zhotovitel je oprávněn k předání a převzetí Díla přizvat své subdodavatele.</w:t>
      </w:r>
    </w:p>
    <w:p w:rsidR="0013508B" w:rsidRDefault="00AB22DA">
      <w:pPr>
        <w:numPr>
          <w:ilvl w:val="1"/>
          <w:numId w:val="25"/>
        </w:numPr>
        <w:suppressAutoHyphens w:val="0"/>
        <w:spacing w:after="240" w:line="276" w:lineRule="auto"/>
        <w:jc w:val="both"/>
        <w:rPr>
          <w:rFonts w:ascii="Calibri" w:eastAsia="Calibri" w:hAnsi="Calibri"/>
          <w:bCs/>
          <w:szCs w:val="22"/>
          <w:lang w:eastAsia="en-US"/>
        </w:rPr>
      </w:pPr>
      <w:r>
        <w:rPr>
          <w:rFonts w:ascii="Calibri" w:eastAsia="Calibri" w:hAnsi="Calibri"/>
          <w:bCs/>
          <w:szCs w:val="22"/>
          <w:lang w:eastAsia="en-US"/>
        </w:rPr>
        <w:t xml:space="preserve">O </w:t>
      </w:r>
      <w:r>
        <w:rPr>
          <w:rFonts w:ascii="Calibri" w:hAnsi="Calibri"/>
          <w:szCs w:val="22"/>
        </w:rPr>
        <w:t>průběhu</w:t>
      </w:r>
      <w:r>
        <w:rPr>
          <w:rFonts w:ascii="Calibri" w:eastAsia="Calibri" w:hAnsi="Calibri"/>
          <w:bCs/>
          <w:szCs w:val="22"/>
          <w:lang w:eastAsia="en-US"/>
        </w:rPr>
        <w:t xml:space="preserve"> předávacího a přejímacího řízení pořídí Zhotovitel předávací protokol vždy ve dvou stejnopisech.</w:t>
      </w:r>
      <w:r>
        <w:rPr>
          <w:rFonts w:ascii="Calibri" w:hAnsi="Calibri"/>
        </w:rPr>
        <w:t xml:space="preserve"> Každý stejnopis bude podepsán oběma </w:t>
      </w:r>
      <w:ins w:id="13" w:author="Dvořáková" w:date="2015-03-17T11:41:00Z">
        <w:r w:rsidR="00C642E4">
          <w:rPr>
            <w:rFonts w:ascii="Calibri" w:hAnsi="Calibri"/>
          </w:rPr>
          <w:t xml:space="preserve">smluvními </w:t>
        </w:r>
      </w:ins>
      <w:r>
        <w:rPr>
          <w:rFonts w:ascii="Calibri" w:hAnsi="Calibri"/>
        </w:rPr>
        <w:t xml:space="preserve">stranami. </w:t>
      </w:r>
      <w:r>
        <w:rPr>
          <w:rFonts w:ascii="Calibri" w:eastAsia="Calibri" w:hAnsi="Calibri"/>
          <w:bCs/>
          <w:szCs w:val="22"/>
          <w:lang w:eastAsia="en-US"/>
        </w:rPr>
        <w:t>Povinným obsahem protokolu jsou následující náležitosti:</w:t>
      </w:r>
    </w:p>
    <w:p w:rsidR="0013508B" w:rsidRDefault="00AB22DA">
      <w:pPr>
        <w:numPr>
          <w:ilvl w:val="0"/>
          <w:numId w:val="50"/>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údaje o Zhotoviteli, subdodavatelích a Objednateli;</w:t>
      </w:r>
    </w:p>
    <w:p w:rsidR="0013508B" w:rsidRDefault="00AB22DA">
      <w:pPr>
        <w:numPr>
          <w:ilvl w:val="0"/>
          <w:numId w:val="50"/>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popis Díla, které je předmětem předání a převzetí;</w:t>
      </w:r>
    </w:p>
    <w:p w:rsidR="0013508B" w:rsidRDefault="00AB22DA">
      <w:pPr>
        <w:numPr>
          <w:ilvl w:val="0"/>
          <w:numId w:val="50"/>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 xml:space="preserve">dohoda o způsobu a </w:t>
      </w:r>
      <w:r w:rsidR="002A7ED6">
        <w:rPr>
          <w:rFonts w:ascii="Calibri" w:eastAsia="Calibri" w:hAnsi="Calibri"/>
          <w:szCs w:val="22"/>
          <w:lang w:eastAsia="en-US"/>
        </w:rPr>
        <w:t>termínu vyklizení místa plnění</w:t>
      </w:r>
      <w:r>
        <w:rPr>
          <w:rFonts w:ascii="Calibri" w:eastAsia="Calibri" w:hAnsi="Calibri"/>
          <w:szCs w:val="22"/>
          <w:lang w:eastAsia="en-US"/>
        </w:rPr>
        <w:t>;</w:t>
      </w:r>
    </w:p>
    <w:p w:rsidR="0013508B" w:rsidRDefault="00AB22DA">
      <w:pPr>
        <w:numPr>
          <w:ilvl w:val="0"/>
          <w:numId w:val="50"/>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termín, od kterého počíná běžet záruční lhůta;</w:t>
      </w:r>
    </w:p>
    <w:p w:rsidR="0013508B" w:rsidRDefault="00AB22DA">
      <w:pPr>
        <w:numPr>
          <w:ilvl w:val="0"/>
          <w:numId w:val="50"/>
        </w:numPr>
        <w:tabs>
          <w:tab w:val="left" w:pos="851"/>
        </w:tabs>
        <w:suppressAutoHyphens w:val="0"/>
        <w:spacing w:after="240" w:line="276" w:lineRule="auto"/>
        <w:ind w:left="851" w:hanging="284"/>
        <w:jc w:val="both"/>
        <w:rPr>
          <w:rFonts w:ascii="Calibri" w:eastAsia="Calibri" w:hAnsi="Calibri"/>
          <w:szCs w:val="22"/>
          <w:lang w:eastAsia="en-US"/>
        </w:rPr>
      </w:pPr>
      <w:r>
        <w:rPr>
          <w:rFonts w:ascii="Calibri" w:eastAsia="Calibri" w:hAnsi="Calibri"/>
          <w:szCs w:val="22"/>
          <w:lang w:eastAsia="en-US"/>
        </w:rPr>
        <w:t>pr</w:t>
      </w:r>
      <w:r w:rsidR="002A7ED6">
        <w:rPr>
          <w:rFonts w:ascii="Calibri" w:eastAsia="Calibri" w:hAnsi="Calibri"/>
          <w:szCs w:val="22"/>
          <w:lang w:eastAsia="en-US"/>
        </w:rPr>
        <w:t xml:space="preserve">ohlášení Objednatele, zda Dílo </w:t>
      </w:r>
      <w:r>
        <w:rPr>
          <w:rFonts w:ascii="Calibri" w:eastAsia="Calibri" w:hAnsi="Calibri"/>
          <w:szCs w:val="22"/>
          <w:lang w:eastAsia="en-US"/>
        </w:rPr>
        <w:t>přejímá nebo nepřejímá.</w:t>
      </w:r>
    </w:p>
    <w:p w:rsidR="0013508B" w:rsidRDefault="00AB22DA">
      <w:pPr>
        <w:numPr>
          <w:ilvl w:val="1"/>
          <w:numId w:val="25"/>
        </w:numPr>
        <w:suppressAutoHyphens w:val="0"/>
        <w:spacing w:after="240" w:line="276" w:lineRule="auto"/>
        <w:jc w:val="both"/>
        <w:rPr>
          <w:rFonts w:ascii="Calibri" w:eastAsia="Calibri" w:hAnsi="Calibri"/>
          <w:bCs/>
          <w:szCs w:val="22"/>
          <w:lang w:eastAsia="en-US"/>
        </w:rPr>
      </w:pPr>
      <w:r>
        <w:rPr>
          <w:rFonts w:ascii="Calibri" w:eastAsia="Calibri" w:hAnsi="Calibri"/>
          <w:bCs/>
          <w:szCs w:val="22"/>
          <w:lang w:eastAsia="en-US"/>
        </w:rPr>
        <w:t>Bude-li Dílo, které bude předmětem předání a převzetí, obsahovat vady nebo nedodělky, musí předávací protokol dále obsahovat:</w:t>
      </w:r>
    </w:p>
    <w:p w:rsidR="0013508B" w:rsidRDefault="00AB22DA">
      <w:pPr>
        <w:numPr>
          <w:ilvl w:val="0"/>
          <w:numId w:val="11"/>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soupis zjištěných vad a nedodělků;</w:t>
      </w:r>
    </w:p>
    <w:p w:rsidR="0013508B" w:rsidRDefault="00AB22DA">
      <w:pPr>
        <w:numPr>
          <w:ilvl w:val="0"/>
          <w:numId w:val="11"/>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dohodu o způsobu a termínech jejich odstranění, popřípadě o jiném způsobu narovnání;</w:t>
      </w:r>
    </w:p>
    <w:p w:rsidR="0013508B" w:rsidRDefault="00AB22DA">
      <w:pPr>
        <w:numPr>
          <w:ilvl w:val="0"/>
          <w:numId w:val="11"/>
        </w:numPr>
        <w:tabs>
          <w:tab w:val="left" w:pos="851"/>
        </w:tabs>
        <w:suppressAutoHyphens w:val="0"/>
        <w:spacing w:after="240" w:line="276" w:lineRule="auto"/>
        <w:ind w:left="851" w:hanging="284"/>
        <w:jc w:val="both"/>
        <w:rPr>
          <w:rFonts w:ascii="Calibri" w:eastAsia="Calibri" w:hAnsi="Calibri"/>
          <w:szCs w:val="22"/>
          <w:lang w:eastAsia="en-US"/>
        </w:rPr>
      </w:pPr>
      <w:r>
        <w:rPr>
          <w:rFonts w:ascii="Calibri" w:eastAsia="Calibri" w:hAnsi="Calibri"/>
          <w:szCs w:val="22"/>
          <w:lang w:eastAsia="en-US"/>
        </w:rPr>
        <w:t>dohodu o zpřístupnění Díla Zhotoviteli za účelem odstranění vad nebo nedodělků.</w:t>
      </w:r>
    </w:p>
    <w:p w:rsidR="0013508B" w:rsidRDefault="00AB22DA">
      <w:pPr>
        <w:numPr>
          <w:ilvl w:val="1"/>
          <w:numId w:val="25"/>
        </w:numPr>
        <w:suppressAutoHyphens w:val="0"/>
        <w:spacing w:after="240" w:line="276" w:lineRule="auto"/>
        <w:jc w:val="both"/>
        <w:rPr>
          <w:rFonts w:ascii="Calibri" w:eastAsia="Calibri" w:hAnsi="Calibri"/>
          <w:bCs/>
          <w:szCs w:val="22"/>
          <w:lang w:eastAsia="en-US"/>
        </w:rPr>
      </w:pPr>
      <w:r>
        <w:rPr>
          <w:rFonts w:ascii="Calibri" w:eastAsia="Calibri" w:hAnsi="Calibri"/>
          <w:bCs/>
          <w:szCs w:val="22"/>
          <w:lang w:eastAsia="en-US"/>
        </w:rPr>
        <w:t>V </w:t>
      </w:r>
      <w:r>
        <w:rPr>
          <w:rFonts w:ascii="Calibri" w:hAnsi="Calibri"/>
          <w:szCs w:val="22"/>
        </w:rPr>
        <w:t>případě</w:t>
      </w:r>
      <w:r w:rsidR="002A7ED6">
        <w:rPr>
          <w:rFonts w:ascii="Calibri" w:eastAsia="Calibri" w:hAnsi="Calibri"/>
          <w:bCs/>
          <w:szCs w:val="22"/>
          <w:lang w:eastAsia="en-US"/>
        </w:rPr>
        <w:t xml:space="preserve">, že Objednatel odmítne Dílo </w:t>
      </w:r>
      <w:r>
        <w:rPr>
          <w:rFonts w:ascii="Calibri" w:eastAsia="Calibri" w:hAnsi="Calibri"/>
          <w:bCs/>
          <w:szCs w:val="22"/>
          <w:lang w:eastAsia="en-US"/>
        </w:rPr>
        <w:t>převzít, uvede v předávacím protokolu i důvody, pro které odmítá Dílo převzít. Objednatel je oprávněn převzít Dílo, které vykazuje drobné vady a nedodělky, které samy o</w:t>
      </w:r>
      <w:r>
        <w:rPr>
          <w:bCs/>
        </w:rPr>
        <w:t> </w:t>
      </w:r>
      <w:r>
        <w:rPr>
          <w:rFonts w:ascii="Calibri" w:eastAsia="Calibri" w:hAnsi="Calibri"/>
          <w:bCs/>
          <w:szCs w:val="22"/>
          <w:lang w:eastAsia="en-US"/>
        </w:rPr>
        <w:t>sobě, ani ve spojení s jinými nebrání řádnému užívání Díla. Objednatel je op</w:t>
      </w:r>
      <w:r w:rsidR="002A7ED6">
        <w:rPr>
          <w:rFonts w:ascii="Calibri" w:eastAsia="Calibri" w:hAnsi="Calibri"/>
          <w:bCs/>
          <w:szCs w:val="22"/>
          <w:lang w:eastAsia="en-US"/>
        </w:rPr>
        <w:t>rávněn odmítnout převzetí Díla</w:t>
      </w:r>
      <w:r>
        <w:rPr>
          <w:rFonts w:ascii="Calibri" w:eastAsia="Calibri" w:hAnsi="Calibri"/>
          <w:bCs/>
          <w:szCs w:val="22"/>
          <w:lang w:eastAsia="en-US"/>
        </w:rPr>
        <w:t>, nebude-li mít předávací protokol předložených Zhotovitelem všechny součástí a náležitosti dle této Smlouvy.</w:t>
      </w:r>
    </w:p>
    <w:p w:rsidR="0013508B" w:rsidRDefault="00AB22DA">
      <w:pPr>
        <w:numPr>
          <w:ilvl w:val="1"/>
          <w:numId w:val="25"/>
        </w:numPr>
        <w:suppressAutoHyphens w:val="0"/>
        <w:spacing w:after="240" w:line="276" w:lineRule="auto"/>
        <w:jc w:val="both"/>
        <w:rPr>
          <w:rFonts w:ascii="Calibri" w:eastAsia="Calibri" w:hAnsi="Calibri"/>
          <w:bCs/>
          <w:szCs w:val="22"/>
          <w:lang w:eastAsia="en-US"/>
        </w:rPr>
      </w:pPr>
      <w:r>
        <w:rPr>
          <w:rFonts w:ascii="Calibri" w:eastAsia="Calibri" w:hAnsi="Calibri"/>
          <w:bCs/>
          <w:szCs w:val="22"/>
          <w:lang w:eastAsia="en-US"/>
        </w:rPr>
        <w:t xml:space="preserve">Nedojde-li mezi smluvními stranami k dohodě o termínu odstranění vad a nedodělků, pak platí, že </w:t>
      </w:r>
      <w:r>
        <w:rPr>
          <w:rFonts w:ascii="Calibri" w:hAnsi="Calibri"/>
          <w:szCs w:val="22"/>
        </w:rPr>
        <w:t>vady</w:t>
      </w:r>
      <w:r>
        <w:rPr>
          <w:rFonts w:ascii="Calibri" w:eastAsia="Calibri" w:hAnsi="Calibri"/>
          <w:bCs/>
          <w:szCs w:val="22"/>
          <w:lang w:eastAsia="en-US"/>
        </w:rPr>
        <w:t xml:space="preserve"> a nedodělky musí být odstraněny nejpozději do 30 kalendářních dnů ode dne předání a převzetí Díla.</w:t>
      </w:r>
    </w:p>
    <w:p w:rsidR="0013508B" w:rsidRDefault="00AB22DA">
      <w:pPr>
        <w:numPr>
          <w:ilvl w:val="1"/>
          <w:numId w:val="25"/>
        </w:numPr>
        <w:suppressAutoHyphens w:val="0"/>
        <w:spacing w:after="240" w:line="276" w:lineRule="auto"/>
        <w:jc w:val="both"/>
        <w:rPr>
          <w:rFonts w:ascii="Calibri" w:eastAsia="Calibri" w:hAnsi="Calibri"/>
          <w:bCs/>
          <w:szCs w:val="22"/>
          <w:lang w:eastAsia="en-US"/>
        </w:rPr>
      </w:pPr>
      <w:r>
        <w:rPr>
          <w:rFonts w:ascii="Calibri" w:eastAsia="Calibri" w:hAnsi="Calibri"/>
          <w:bCs/>
          <w:szCs w:val="22"/>
          <w:lang w:eastAsia="en-US"/>
        </w:rPr>
        <w:t xml:space="preserve">Zhotovitel je povinen ve stanovené lhůtě odstranit vady nebo nedodělky i v případě, kdy podle </w:t>
      </w:r>
      <w:r>
        <w:rPr>
          <w:rFonts w:ascii="Calibri" w:hAnsi="Calibri"/>
          <w:szCs w:val="22"/>
        </w:rPr>
        <w:t>jeho</w:t>
      </w:r>
      <w:r>
        <w:rPr>
          <w:rFonts w:ascii="Calibri" w:eastAsia="Calibri" w:hAnsi="Calibri"/>
          <w:bCs/>
          <w:szCs w:val="22"/>
          <w:lang w:eastAsia="en-US"/>
        </w:rPr>
        <w:t xml:space="preserve"> názoru za vady a nedodělky neodpovídá. Náklady na odstranění v těchto sporných případech nese až do rozhodnutí soudu Zhotovitel.</w:t>
      </w:r>
    </w:p>
    <w:p w:rsidR="00E835D1" w:rsidRDefault="00AB22DA" w:rsidP="00E835D1">
      <w:pPr>
        <w:numPr>
          <w:ilvl w:val="1"/>
          <w:numId w:val="25"/>
        </w:numPr>
        <w:suppressAutoHyphens w:val="0"/>
        <w:spacing w:after="240" w:line="276" w:lineRule="auto"/>
        <w:jc w:val="both"/>
        <w:rPr>
          <w:rFonts w:ascii="Calibri" w:eastAsia="Calibri" w:hAnsi="Calibri"/>
          <w:bCs/>
          <w:szCs w:val="22"/>
          <w:lang w:eastAsia="en-US"/>
        </w:rPr>
      </w:pPr>
      <w:r>
        <w:rPr>
          <w:rFonts w:ascii="Calibri" w:eastAsia="Calibri" w:hAnsi="Calibri"/>
          <w:bCs/>
          <w:szCs w:val="22"/>
          <w:lang w:eastAsia="en-US"/>
        </w:rPr>
        <w:lastRenderedPageBreak/>
        <w:t xml:space="preserve">V případě, že Zhotovitel oznámí Objednateli, že Dílo je připraveno k předání a převzetí a při </w:t>
      </w:r>
      <w:r>
        <w:rPr>
          <w:rFonts w:ascii="Calibri" w:hAnsi="Calibri"/>
          <w:szCs w:val="22"/>
        </w:rPr>
        <w:t>předávacím</w:t>
      </w:r>
      <w:r>
        <w:rPr>
          <w:rFonts w:ascii="Calibri" w:eastAsia="Calibri" w:hAnsi="Calibri"/>
          <w:bCs/>
          <w:szCs w:val="22"/>
          <w:lang w:eastAsia="en-US"/>
        </w:rPr>
        <w:t xml:space="preserve"> a přejímacím řízení se prokáže, že Dílo není dokončeno nebo že není ve stavu způsobilém pro předání a převzetí, je Zhotovitel povinen uhradit Objednateli veškeré náklady jemu vzniklé při neúspěšném předávacím a přejímacím řízení. Zhotovitel nese i</w:t>
      </w:r>
      <w:r>
        <w:rPr>
          <w:bCs/>
        </w:rPr>
        <w:t> </w:t>
      </w:r>
      <w:r>
        <w:rPr>
          <w:rFonts w:ascii="Calibri" w:eastAsia="Calibri" w:hAnsi="Calibri"/>
          <w:bCs/>
          <w:szCs w:val="22"/>
          <w:lang w:eastAsia="en-US"/>
        </w:rPr>
        <w:t>náklady na organizaci opakovaného řízení.</w:t>
      </w:r>
    </w:p>
    <w:p w:rsidR="003F650C" w:rsidRPr="00E835D1" w:rsidRDefault="00AB22DA" w:rsidP="00E835D1">
      <w:pPr>
        <w:numPr>
          <w:ilvl w:val="1"/>
          <w:numId w:val="25"/>
        </w:numPr>
        <w:suppressAutoHyphens w:val="0"/>
        <w:spacing w:after="240" w:line="276" w:lineRule="auto"/>
        <w:jc w:val="both"/>
        <w:rPr>
          <w:rFonts w:ascii="Calibri" w:eastAsia="Calibri" w:hAnsi="Calibri"/>
          <w:bCs/>
          <w:szCs w:val="22"/>
          <w:lang w:eastAsia="en-US"/>
        </w:rPr>
      </w:pPr>
      <w:r w:rsidRPr="00E835D1">
        <w:rPr>
          <w:rFonts w:ascii="Calibri" w:eastAsia="Calibri" w:hAnsi="Calibri"/>
          <w:bCs/>
          <w:szCs w:val="22"/>
          <w:lang w:eastAsia="en-US"/>
        </w:rPr>
        <w:t>V případě, že se Objednatel přes řádné vyzvání a bez závažného důvodu nedo</w:t>
      </w:r>
      <w:r w:rsidR="002A7ED6" w:rsidRPr="00E835D1">
        <w:rPr>
          <w:rFonts w:ascii="Calibri" w:eastAsia="Calibri" w:hAnsi="Calibri"/>
          <w:bCs/>
          <w:szCs w:val="22"/>
          <w:lang w:eastAsia="en-US"/>
        </w:rPr>
        <w:t xml:space="preserve">staví k převzetí a předání Díla, </w:t>
      </w:r>
      <w:r w:rsidRPr="00E835D1">
        <w:rPr>
          <w:rFonts w:ascii="Calibri" w:eastAsia="Calibri" w:hAnsi="Calibri"/>
          <w:bCs/>
          <w:szCs w:val="22"/>
          <w:lang w:eastAsia="en-US"/>
        </w:rPr>
        <w:t>nebo předávací a přejímací řízení jiným způsobem zmaří, je Objednatel povinen uhradit Zhotoviteli veškeré náklady jemu vzniklé při neúspěšném předávacím a přejímacím řízení. Objednatel pak nese i náklady na organizaci opakovaného řízení.</w:t>
      </w:r>
      <w:bookmarkStart w:id="14" w:name="_Ref330995304"/>
      <w:bookmarkEnd w:id="11"/>
    </w:p>
    <w:p w:rsidR="0013508B" w:rsidRDefault="0013508B" w:rsidP="002916E0">
      <w:pPr>
        <w:numPr>
          <w:ilvl w:val="0"/>
          <w:numId w:val="52"/>
        </w:numPr>
        <w:suppressAutoHyphens w:val="0"/>
        <w:spacing w:before="240" w:after="240" w:line="276" w:lineRule="auto"/>
        <w:contextualSpacing/>
        <w:jc w:val="center"/>
        <w:rPr>
          <w:rFonts w:ascii="Calibri" w:eastAsia="Calibri" w:hAnsi="Calibri"/>
          <w:b/>
          <w:szCs w:val="22"/>
          <w:lang w:eastAsia="en-US"/>
        </w:rPr>
      </w:pPr>
    </w:p>
    <w:bookmarkEnd w:id="14"/>
    <w:p w:rsidR="0013508B" w:rsidRDefault="00AB22DA" w:rsidP="00C57B98">
      <w:pPr>
        <w:spacing w:after="120" w:line="276" w:lineRule="auto"/>
        <w:ind w:left="567" w:hanging="567"/>
        <w:jc w:val="center"/>
        <w:outlineLvl w:val="0"/>
        <w:rPr>
          <w:rFonts w:ascii="Calibri" w:hAnsi="Calibri"/>
          <w:b/>
          <w:szCs w:val="22"/>
        </w:rPr>
      </w:pPr>
      <w:r>
        <w:rPr>
          <w:rFonts w:ascii="Calibri" w:hAnsi="Calibri"/>
          <w:b/>
          <w:szCs w:val="22"/>
        </w:rPr>
        <w:t>Cena díla</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15" w:name="_Ref330885941"/>
      <w:r>
        <w:rPr>
          <w:rFonts w:ascii="Calibri" w:hAnsi="Calibri"/>
          <w:szCs w:val="22"/>
        </w:rPr>
        <w:t xml:space="preserve">Cena Díla dle této Smlouvy je smluvními stranami stanovena dohodou jako </w:t>
      </w:r>
      <w:r w:rsidR="00A05138">
        <w:rPr>
          <w:rFonts w:ascii="Calibri" w:eastAsia="Calibri" w:hAnsi="Calibri"/>
          <w:szCs w:val="22"/>
          <w:lang w:eastAsia="en-US"/>
        </w:rPr>
        <w:t>nejvýše přípustná a platná po celou dobu realizace veřejné zakázky</w:t>
      </w:r>
      <w:r>
        <w:rPr>
          <w:rFonts w:ascii="Calibri" w:eastAsia="Calibri" w:hAnsi="Calibri"/>
          <w:szCs w:val="22"/>
          <w:lang w:eastAsia="en-US"/>
        </w:rPr>
        <w:t xml:space="preserve"> ve výši</w:t>
      </w:r>
      <w:bookmarkEnd w:id="15"/>
    </w:p>
    <w:p w:rsidR="0013508B" w:rsidRPr="00A05138" w:rsidRDefault="00A05138">
      <w:pPr>
        <w:suppressAutoHyphens w:val="0"/>
        <w:spacing w:after="240" w:line="276" w:lineRule="auto"/>
        <w:ind w:left="567" w:hanging="567"/>
        <w:jc w:val="center"/>
        <w:rPr>
          <w:rFonts w:ascii="Calibri" w:eastAsia="Calibri" w:hAnsi="Calibri"/>
          <w:b/>
          <w:szCs w:val="22"/>
          <w:highlight w:val="yellow"/>
          <w:lang w:eastAsia="en-US"/>
        </w:rPr>
      </w:pPr>
      <w:r>
        <w:rPr>
          <w:rFonts w:ascii="Calibri" w:eastAsia="Calibri" w:hAnsi="Calibri"/>
          <w:b/>
          <w:szCs w:val="22"/>
          <w:highlight w:val="yellow"/>
          <w:lang w:eastAsia="en-US"/>
        </w:rPr>
        <w:t>DOPLNIT</w:t>
      </w:r>
      <w:r w:rsidR="00AB22DA" w:rsidRPr="00A05138">
        <w:rPr>
          <w:rFonts w:ascii="Calibri" w:eastAsia="Calibri" w:hAnsi="Calibri"/>
          <w:b/>
          <w:szCs w:val="22"/>
          <w:highlight w:val="yellow"/>
          <w:lang w:eastAsia="en-US"/>
        </w:rPr>
        <w:t>,- Kč</w:t>
      </w:r>
    </w:p>
    <w:p w:rsidR="0013508B" w:rsidRPr="00A05138" w:rsidRDefault="00AB22DA">
      <w:pPr>
        <w:suppressAutoHyphens w:val="0"/>
        <w:spacing w:after="240" w:line="276" w:lineRule="auto"/>
        <w:ind w:left="567" w:hanging="567"/>
        <w:jc w:val="center"/>
        <w:rPr>
          <w:rFonts w:ascii="Calibri" w:eastAsia="Calibri" w:hAnsi="Calibri"/>
          <w:b/>
          <w:szCs w:val="22"/>
          <w:highlight w:val="yellow"/>
          <w:lang w:eastAsia="en-US"/>
        </w:rPr>
      </w:pPr>
      <w:r w:rsidRPr="00A05138">
        <w:rPr>
          <w:rFonts w:ascii="Calibri" w:eastAsia="Calibri" w:hAnsi="Calibri"/>
          <w:b/>
          <w:szCs w:val="22"/>
          <w:highlight w:val="yellow"/>
          <w:lang w:eastAsia="en-US"/>
        </w:rPr>
        <w:t xml:space="preserve">(slovy: </w:t>
      </w:r>
      <w:r w:rsidR="00A05138">
        <w:rPr>
          <w:rFonts w:ascii="Calibri" w:eastAsia="Calibri" w:hAnsi="Calibri"/>
          <w:b/>
          <w:szCs w:val="22"/>
          <w:highlight w:val="yellow"/>
          <w:lang w:eastAsia="en-US"/>
        </w:rPr>
        <w:t>DOPLNIT</w:t>
      </w:r>
      <w:r w:rsidRPr="00A05138">
        <w:rPr>
          <w:rFonts w:ascii="Calibri" w:eastAsia="Calibri" w:hAnsi="Calibri"/>
          <w:b/>
          <w:szCs w:val="22"/>
          <w:highlight w:val="yellow"/>
          <w:lang w:eastAsia="en-US"/>
        </w:rPr>
        <w:t xml:space="preserve"> korun českých)</w:t>
      </w:r>
    </w:p>
    <w:p w:rsidR="0013508B" w:rsidRDefault="00AB22DA">
      <w:pPr>
        <w:suppressAutoHyphens w:val="0"/>
        <w:spacing w:after="240" w:line="276" w:lineRule="auto"/>
        <w:ind w:left="567" w:hanging="567"/>
        <w:jc w:val="both"/>
        <w:rPr>
          <w:rFonts w:ascii="Calibri" w:eastAsia="Calibri" w:hAnsi="Calibri"/>
          <w:szCs w:val="22"/>
          <w:lang w:eastAsia="en-US"/>
        </w:rPr>
      </w:pPr>
      <w:r>
        <w:rPr>
          <w:rFonts w:ascii="Calibri" w:eastAsia="Calibri" w:hAnsi="Calibri"/>
          <w:szCs w:val="22"/>
          <w:lang w:eastAsia="en-US"/>
        </w:rPr>
        <w:tab/>
        <w:t xml:space="preserve">bez daně z přidané hodnoty s tím, že zákonná daň z přidané hodnoty bude účtována k ceně za dílo podle právních předpisů platných k okamžiku poskytnutí zdanitelného plnění. </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Cena Díla je stanovena na základě </w:t>
      </w:r>
      <w:r w:rsidR="00A4238B">
        <w:rPr>
          <w:rFonts w:ascii="Calibri" w:eastAsia="Calibri" w:hAnsi="Calibri"/>
          <w:szCs w:val="22"/>
          <w:lang w:eastAsia="en-US"/>
        </w:rPr>
        <w:t xml:space="preserve">informací uvedených v zadávacích podmínkách Veřejné zakázky a Technické specifikaci pro věcnou část ZD, která je </w:t>
      </w:r>
      <w:r w:rsidR="00A4238B" w:rsidRPr="00C642E4">
        <w:rPr>
          <w:rFonts w:ascii="Calibri" w:eastAsia="Calibri" w:hAnsi="Calibri"/>
          <w:b/>
          <w:szCs w:val="22"/>
          <w:lang w:eastAsia="en-US"/>
        </w:rPr>
        <w:t>přílohou č. 1</w:t>
      </w:r>
      <w:r w:rsidR="00A4238B">
        <w:rPr>
          <w:rFonts w:ascii="Calibri" w:eastAsia="Calibri" w:hAnsi="Calibri"/>
          <w:szCs w:val="22"/>
          <w:lang w:eastAsia="en-US"/>
        </w:rPr>
        <w:t xml:space="preserve"> této Smlouvy</w:t>
      </w:r>
      <w:r>
        <w:rPr>
          <w:rFonts w:ascii="Calibri" w:eastAsia="Calibri" w:hAnsi="Calibri"/>
          <w:szCs w:val="22"/>
          <w:lang w:eastAsia="en-US"/>
        </w:rPr>
        <w:t>. Cena Díla zahrnuje hodnotu všech prací, služeb, materiálu, koordinačního příspěvku, jiných dodávek apod., nutných pro realizaci Díla, včetně všech prací a výkonů spojených s dodávkou potřebných materiálů a výrobků do místa plnění a jejich s</w:t>
      </w:r>
      <w:r w:rsidR="00E835D1">
        <w:rPr>
          <w:rFonts w:ascii="Calibri" w:eastAsia="Calibri" w:hAnsi="Calibri"/>
          <w:szCs w:val="22"/>
          <w:lang w:eastAsia="en-US"/>
        </w:rPr>
        <w:t xml:space="preserve">ložením z dopravních prostředků, uvedením díla do provozu, seznámením s funkcionalitou, obsluhou i budoucím provozem díla. </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Zvýšení materiálových, mzdových a ostatních nákladů a rovněž i eventuální změna celních </w:t>
      </w:r>
      <w:r>
        <w:rPr>
          <w:rFonts w:ascii="Calibri" w:hAnsi="Calibri"/>
          <w:szCs w:val="22"/>
        </w:rPr>
        <w:t>poplatků</w:t>
      </w:r>
      <w:r>
        <w:rPr>
          <w:rFonts w:ascii="Calibri" w:eastAsia="Calibri" w:hAnsi="Calibri"/>
          <w:szCs w:val="22"/>
          <w:lang w:eastAsia="en-US"/>
        </w:rPr>
        <w:t>, dovozních přirážek nebo směnného kursu české koruny, změna daňové povinnosti s výjimkou DPH, inflace a rovněž případné jiné vlivy, ke kterým dojde po uzavření této Smlouvy, nemají žádný vliv na cenu Díla.</w:t>
      </w:r>
    </w:p>
    <w:p w:rsidR="0013508B" w:rsidRPr="00C57B98" w:rsidRDefault="00AB22DA" w:rsidP="002916E0">
      <w:pPr>
        <w:numPr>
          <w:ilvl w:val="1"/>
          <w:numId w:val="52"/>
        </w:numPr>
        <w:suppressAutoHyphens w:val="0"/>
        <w:spacing w:after="240" w:line="276" w:lineRule="auto"/>
        <w:jc w:val="both"/>
      </w:pPr>
      <w:r>
        <w:rPr>
          <w:rFonts w:ascii="Calibri" w:hAnsi="Calibri"/>
          <w:szCs w:val="22"/>
        </w:rPr>
        <w:t>Objednatel</w:t>
      </w:r>
      <w:r>
        <w:rPr>
          <w:rFonts w:ascii="Calibri" w:eastAsia="Calibri" w:hAnsi="Calibri"/>
          <w:szCs w:val="22"/>
          <w:lang w:eastAsia="en-US"/>
        </w:rPr>
        <w:t xml:space="preserve"> neodpovídá za jakékoliv náklady na zhotovení Díla přesahující částku stanovenou smluvními stranami v ustanovení odst.</w:t>
      </w:r>
      <w:r w:rsidR="00A9102B">
        <w:rPr>
          <w:rFonts w:ascii="Calibri" w:eastAsia="Calibri" w:hAnsi="Calibri"/>
          <w:szCs w:val="22"/>
          <w:lang w:eastAsia="en-US"/>
        </w:rPr>
        <w:t xml:space="preserve"> 4.1</w:t>
      </w:r>
      <w:r>
        <w:rPr>
          <w:rFonts w:ascii="Calibri" w:eastAsia="Calibri" w:hAnsi="Calibri"/>
          <w:szCs w:val="22"/>
          <w:lang w:eastAsia="en-US"/>
        </w:rPr>
        <w:t xml:space="preserve"> tohoto článku. Náklady na zhotovení Díla přesahující částku dle ustanovení odst. </w:t>
      </w:r>
      <w:r w:rsidR="00B24D62">
        <w:rPr>
          <w:rFonts w:ascii="Calibri" w:eastAsia="Calibri" w:hAnsi="Calibri"/>
          <w:szCs w:val="22"/>
          <w:lang w:eastAsia="en-US"/>
        </w:rPr>
        <w:t>4</w:t>
      </w:r>
      <w:r>
        <w:rPr>
          <w:rFonts w:ascii="Calibri" w:eastAsia="Calibri" w:hAnsi="Calibri"/>
          <w:szCs w:val="22"/>
          <w:lang w:eastAsia="en-US"/>
        </w:rPr>
        <w:t>.1 tohoto článku nese Zhotovitel.</w:t>
      </w:r>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bookmarkStart w:id="16" w:name="_Ref330995315"/>
    </w:p>
    <w:bookmarkEnd w:id="16"/>
    <w:p w:rsidR="0013508B" w:rsidRDefault="00AB22DA" w:rsidP="00C57B98">
      <w:pPr>
        <w:spacing w:after="120" w:line="276" w:lineRule="auto"/>
        <w:ind w:left="567" w:hanging="567"/>
        <w:jc w:val="center"/>
        <w:outlineLvl w:val="0"/>
        <w:rPr>
          <w:rFonts w:ascii="Calibri" w:hAnsi="Calibri"/>
          <w:b/>
          <w:szCs w:val="22"/>
        </w:rPr>
      </w:pPr>
      <w:r>
        <w:rPr>
          <w:rFonts w:ascii="Calibri" w:hAnsi="Calibri"/>
          <w:b/>
          <w:szCs w:val="22"/>
        </w:rPr>
        <w:t>Platební podmínky</w:t>
      </w:r>
      <w:bookmarkEnd w:id="12"/>
    </w:p>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t xml:space="preserve">Objednatel uhradí cenu díla po </w:t>
      </w:r>
      <w:r w:rsidR="00A05138">
        <w:rPr>
          <w:rFonts w:ascii="Calibri" w:hAnsi="Calibri"/>
          <w:szCs w:val="22"/>
        </w:rPr>
        <w:t>dodání a převzetí kompletního díla.</w:t>
      </w:r>
    </w:p>
    <w:p w:rsidR="00A55572" w:rsidRDefault="00A55572" w:rsidP="002916E0">
      <w:pPr>
        <w:numPr>
          <w:ilvl w:val="1"/>
          <w:numId w:val="52"/>
        </w:numPr>
        <w:suppressAutoHyphens w:val="0"/>
        <w:spacing w:after="240" w:line="276" w:lineRule="auto"/>
        <w:jc w:val="both"/>
        <w:rPr>
          <w:rFonts w:ascii="Calibri" w:hAnsi="Calibri"/>
          <w:szCs w:val="22"/>
        </w:rPr>
      </w:pPr>
      <w:r>
        <w:rPr>
          <w:rFonts w:ascii="Calibri" w:hAnsi="Calibri"/>
          <w:szCs w:val="22"/>
        </w:rPr>
        <w:t>Zadavatel neposkytne zálohy.</w:t>
      </w:r>
    </w:p>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lastRenderedPageBreak/>
        <w:t xml:space="preserve">Úhrada ceny Díla bude provedena bezhotovostním převodem na bankovní účet Zhotovitele uvedený v záhlaví této Smlouvy na základě daňového dokladu (dále jen </w:t>
      </w:r>
      <w:r w:rsidRPr="00A9102B">
        <w:rPr>
          <w:rFonts w:ascii="Calibri" w:hAnsi="Calibri"/>
          <w:szCs w:val="22"/>
        </w:rPr>
        <w:t>„faktura“)</w:t>
      </w:r>
      <w:r>
        <w:rPr>
          <w:rFonts w:ascii="Calibri" w:hAnsi="Calibri"/>
          <w:szCs w:val="22"/>
        </w:rPr>
        <w:t xml:space="preserve"> vystaveného Zhotovitelem za podmínek stanovených v tomto článku.</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17" w:name="_Ref168639705"/>
      <w:r>
        <w:rPr>
          <w:rFonts w:ascii="Calibri" w:hAnsi="Calibri"/>
          <w:szCs w:val="22"/>
        </w:rPr>
        <w:t xml:space="preserve">Faktura vystavená Zhotovitelem musí obsahovat informaci, že se jedná o projekt </w:t>
      </w:r>
      <w:r w:rsidR="004936EB">
        <w:rPr>
          <w:rFonts w:ascii="Calibri" w:hAnsi="Calibri"/>
          <w:szCs w:val="22"/>
        </w:rPr>
        <w:t xml:space="preserve">spolufinancovaný v rámci </w:t>
      </w:r>
      <w:r w:rsidR="003C4E78">
        <w:rPr>
          <w:rFonts w:ascii="Calibri" w:hAnsi="Calibri"/>
          <w:szCs w:val="22"/>
        </w:rPr>
        <w:t>IOP</w:t>
      </w:r>
      <w:r w:rsidR="004936EB">
        <w:rPr>
          <w:rFonts w:ascii="Calibri" w:hAnsi="Calibri"/>
          <w:szCs w:val="22"/>
        </w:rPr>
        <w:t>,</w:t>
      </w:r>
      <w:r>
        <w:rPr>
          <w:rFonts w:ascii="Calibri" w:hAnsi="Calibri"/>
          <w:szCs w:val="22"/>
        </w:rPr>
        <w:t xml:space="preserve"> a být označena názvem a číslem Projektu. </w:t>
      </w:r>
      <w:r>
        <w:rPr>
          <w:rFonts w:ascii="Calibri" w:eastAsia="Calibri" w:hAnsi="Calibri"/>
          <w:szCs w:val="22"/>
          <w:lang w:eastAsia="en-US"/>
        </w:rPr>
        <w:t xml:space="preserve">Přílohou faktury musí být </w:t>
      </w:r>
      <w:r w:rsidRPr="00433D15">
        <w:rPr>
          <w:rFonts w:ascii="Calibri" w:eastAsia="Calibri" w:hAnsi="Calibri"/>
          <w:szCs w:val="22"/>
          <w:lang w:eastAsia="en-US"/>
        </w:rPr>
        <w:t>Objednatelem odsouhlasený a potvrzený výkaz provedených prací, realizovaných dodávek a použitého materiálu.</w:t>
      </w:r>
      <w:r>
        <w:rPr>
          <w:rFonts w:ascii="Calibri" w:eastAsia="Calibri" w:hAnsi="Calibri"/>
          <w:szCs w:val="22"/>
          <w:lang w:eastAsia="en-US"/>
        </w:rPr>
        <w:t xml:space="preserve"> Faktura vystavená zhotovitelem je splatná do </w:t>
      </w:r>
      <w:r w:rsidR="00A05138">
        <w:rPr>
          <w:rFonts w:ascii="Calibri" w:eastAsia="Calibri" w:hAnsi="Calibri"/>
          <w:szCs w:val="22"/>
          <w:lang w:eastAsia="en-US"/>
        </w:rPr>
        <w:t>30</w:t>
      </w:r>
      <w:r>
        <w:rPr>
          <w:rFonts w:ascii="Calibri" w:eastAsia="Calibri" w:hAnsi="Calibri"/>
          <w:szCs w:val="22"/>
          <w:lang w:eastAsia="en-US"/>
        </w:rPr>
        <w:t xml:space="preserve"> kalendářních dnů od jejího doručení Objednateli.</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18" w:name="_Ref330885964"/>
      <w:r>
        <w:rPr>
          <w:rFonts w:ascii="Calibri" w:eastAsia="Calibri" w:hAnsi="Calibri"/>
          <w:szCs w:val="22"/>
          <w:lang w:eastAsia="en-US"/>
        </w:rPr>
        <w:t xml:space="preserve">Zhotovitel je oprávněn vystavit fakturu na </w:t>
      </w:r>
      <w:r w:rsidR="00A05138">
        <w:rPr>
          <w:rFonts w:ascii="Calibri" w:eastAsia="Calibri" w:hAnsi="Calibri"/>
          <w:szCs w:val="22"/>
          <w:lang w:eastAsia="en-US"/>
        </w:rPr>
        <w:t>dílo nejdříve</w:t>
      </w:r>
      <w:r>
        <w:rPr>
          <w:rFonts w:ascii="Calibri" w:eastAsia="Calibri" w:hAnsi="Calibri"/>
          <w:szCs w:val="22"/>
          <w:lang w:eastAsia="en-US"/>
        </w:rPr>
        <w:t xml:space="preserve"> den následující po protokolárním </w:t>
      </w:r>
      <w:r>
        <w:rPr>
          <w:rFonts w:ascii="Calibri" w:hAnsi="Calibri"/>
          <w:szCs w:val="22"/>
        </w:rPr>
        <w:t>převzetí</w:t>
      </w:r>
      <w:r>
        <w:rPr>
          <w:rFonts w:ascii="Calibri" w:eastAsia="Calibri" w:hAnsi="Calibri"/>
          <w:szCs w:val="22"/>
          <w:lang w:eastAsia="en-US"/>
        </w:rPr>
        <w:t xml:space="preserve"> díla bez vad a nedodělků nebránících řádnému užívání Díla.</w:t>
      </w:r>
      <w:bookmarkEnd w:id="18"/>
    </w:p>
    <w:p w:rsidR="0013508B" w:rsidRDefault="00AB22DA" w:rsidP="00A9102B">
      <w:pPr>
        <w:numPr>
          <w:ilvl w:val="1"/>
          <w:numId w:val="52"/>
        </w:numPr>
        <w:suppressAutoHyphens w:val="0"/>
        <w:spacing w:after="240" w:line="276" w:lineRule="auto"/>
        <w:jc w:val="both"/>
        <w:rPr>
          <w:rFonts w:ascii="Calibri" w:hAnsi="Calibri"/>
          <w:szCs w:val="22"/>
        </w:rPr>
      </w:pPr>
      <w:r>
        <w:rPr>
          <w:rFonts w:ascii="Calibri" w:eastAsia="Calibri" w:hAnsi="Calibri"/>
          <w:szCs w:val="22"/>
          <w:lang w:eastAsia="en-US"/>
        </w:rPr>
        <w:t xml:space="preserve">Faktury </w:t>
      </w:r>
      <w:r>
        <w:rPr>
          <w:rFonts w:ascii="Calibri" w:hAnsi="Calibri"/>
          <w:szCs w:val="22"/>
        </w:rPr>
        <w:t>adresované</w:t>
      </w:r>
      <w:r>
        <w:rPr>
          <w:rFonts w:ascii="Calibri" w:eastAsia="Calibri" w:hAnsi="Calibri"/>
          <w:szCs w:val="22"/>
          <w:lang w:eastAsia="en-US"/>
        </w:rPr>
        <w:t xml:space="preserve"> Objednateli musí být vystavovány v souladu s požadavky právních předpisů na daňové doklady. Faktury platí jako došlé v den, kdy byly v originále s přílohami prokazatelně doručeny Objednateli. Objednatel je oprávněn fakturu vrátit do 10 kalendářních dnů od doručení s písemným odůvodněním, neodpovídá-li Smlouvě nebo není-li možné ji zkontrolovat. Byla-li faktura takto vrácena, není Objednatel v prodlení s placením ceny Díla. Splatnost je určena dle ustanovení odst. 5.</w:t>
      </w:r>
      <w:ins w:id="19" w:author="Dvořáková" w:date="2015-03-17T11:42:00Z">
        <w:r w:rsidR="00C642E4">
          <w:rPr>
            <w:rFonts w:ascii="Calibri" w:eastAsia="Calibri" w:hAnsi="Calibri"/>
            <w:szCs w:val="22"/>
            <w:lang w:eastAsia="en-US"/>
          </w:rPr>
          <w:t xml:space="preserve">4 </w:t>
        </w:r>
      </w:ins>
      <w:r>
        <w:rPr>
          <w:rFonts w:ascii="Calibri" w:eastAsia="Calibri" w:hAnsi="Calibri"/>
          <w:szCs w:val="22"/>
          <w:lang w:eastAsia="en-US"/>
        </w:rPr>
        <w:t>tohoto článku, přičemž lhůta splatnosti se počítá ode dne doručení opravené faktury Objednateli. Není-li faktura ve lhůtě 10 pracovních dní vrácená, platí, že s ní Objednatel souhlasí.</w:t>
      </w:r>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bookmarkStart w:id="20" w:name="_Ref168640089"/>
      <w:bookmarkEnd w:id="17"/>
    </w:p>
    <w:p w:rsidR="0013508B" w:rsidRDefault="00AB22DA" w:rsidP="0074769D">
      <w:pPr>
        <w:suppressAutoHyphens w:val="0"/>
        <w:spacing w:after="240" w:line="276" w:lineRule="auto"/>
        <w:ind w:left="426"/>
        <w:contextualSpacing/>
        <w:jc w:val="center"/>
        <w:outlineLvl w:val="0"/>
        <w:rPr>
          <w:rFonts w:ascii="Calibri" w:eastAsia="Calibri" w:hAnsi="Calibri"/>
          <w:b/>
          <w:szCs w:val="22"/>
          <w:lang w:eastAsia="en-US"/>
        </w:rPr>
      </w:pPr>
      <w:r>
        <w:rPr>
          <w:rFonts w:ascii="Calibri" w:eastAsia="Calibri" w:hAnsi="Calibri"/>
          <w:b/>
          <w:szCs w:val="22"/>
          <w:lang w:eastAsia="en-US"/>
        </w:rPr>
        <w:t xml:space="preserve">Místo </w:t>
      </w:r>
      <w:bookmarkEnd w:id="20"/>
      <w:r>
        <w:rPr>
          <w:rFonts w:ascii="Calibri" w:eastAsia="Calibri" w:hAnsi="Calibri"/>
          <w:b/>
          <w:szCs w:val="22"/>
          <w:lang w:eastAsia="en-US"/>
        </w:rPr>
        <w:t>plnění</w:t>
      </w:r>
    </w:p>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t xml:space="preserve">Místem plnění jsou pracoviště uvedená </w:t>
      </w:r>
      <w:r w:rsidR="00AF1AE0">
        <w:rPr>
          <w:rFonts w:ascii="Calibri" w:hAnsi="Calibri"/>
          <w:szCs w:val="22"/>
        </w:rPr>
        <w:t>v následující tabulce: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1920"/>
        <w:gridCol w:w="4683"/>
      </w:tblGrid>
      <w:tr w:rsidR="00433D15" w:rsidRPr="00756926" w:rsidTr="00433D15">
        <w:tc>
          <w:tcPr>
            <w:tcW w:w="0" w:type="auto"/>
            <w:shd w:val="clear" w:color="auto" w:fill="auto"/>
          </w:tcPr>
          <w:p w:rsidR="00433D15" w:rsidRPr="00433D15" w:rsidRDefault="00433D15" w:rsidP="00A9102B">
            <w:pPr>
              <w:tabs>
                <w:tab w:val="num" w:pos="1800"/>
              </w:tabs>
              <w:spacing w:line="240" w:lineRule="exact"/>
              <w:jc w:val="center"/>
              <w:rPr>
                <w:rFonts w:asciiTheme="minorHAnsi" w:eastAsia="Arial Unicode MS" w:hAnsiTheme="minorHAnsi" w:cs="Arial Unicode MS"/>
                <w:b/>
                <w:szCs w:val="22"/>
                <w:lang w:eastAsia="cs-CZ"/>
              </w:rPr>
            </w:pPr>
            <w:r w:rsidRPr="00433D15">
              <w:rPr>
                <w:rFonts w:asciiTheme="minorHAnsi" w:eastAsia="Arial Unicode MS" w:hAnsiTheme="minorHAnsi" w:cs="Arial Unicode MS"/>
                <w:b/>
                <w:szCs w:val="22"/>
                <w:lang w:eastAsia="cs-CZ"/>
              </w:rPr>
              <w:t>Místo plnění</w:t>
            </w:r>
          </w:p>
        </w:tc>
        <w:tc>
          <w:tcPr>
            <w:tcW w:w="0" w:type="auto"/>
            <w:shd w:val="clear" w:color="auto" w:fill="auto"/>
          </w:tcPr>
          <w:p w:rsidR="00433D15" w:rsidRPr="00433D15" w:rsidRDefault="00433D15" w:rsidP="00A9102B">
            <w:pPr>
              <w:tabs>
                <w:tab w:val="num" w:pos="1800"/>
              </w:tabs>
              <w:spacing w:line="240" w:lineRule="exact"/>
              <w:jc w:val="center"/>
              <w:rPr>
                <w:rFonts w:asciiTheme="minorHAnsi" w:eastAsia="Arial Unicode MS" w:hAnsiTheme="minorHAnsi" w:cs="Arial Unicode MS"/>
                <w:b/>
                <w:szCs w:val="22"/>
                <w:lang w:eastAsia="cs-CZ"/>
              </w:rPr>
            </w:pPr>
            <w:r w:rsidRPr="00433D15">
              <w:rPr>
                <w:rFonts w:asciiTheme="minorHAnsi" w:eastAsia="Arial Unicode MS" w:hAnsiTheme="minorHAnsi" w:cs="Arial Unicode MS"/>
                <w:b/>
                <w:szCs w:val="22"/>
                <w:lang w:eastAsia="cs-CZ"/>
              </w:rPr>
              <w:t>Adresa</w:t>
            </w:r>
          </w:p>
        </w:tc>
        <w:tc>
          <w:tcPr>
            <w:tcW w:w="0" w:type="auto"/>
            <w:shd w:val="clear" w:color="auto" w:fill="auto"/>
          </w:tcPr>
          <w:p w:rsidR="00433D15" w:rsidRPr="00433D15" w:rsidRDefault="00433D15" w:rsidP="00A9102B">
            <w:pPr>
              <w:tabs>
                <w:tab w:val="num" w:pos="1800"/>
              </w:tabs>
              <w:spacing w:line="240" w:lineRule="exact"/>
              <w:jc w:val="center"/>
              <w:rPr>
                <w:rFonts w:asciiTheme="minorHAnsi" w:eastAsia="Arial Unicode MS" w:hAnsiTheme="minorHAnsi" w:cs="Arial Unicode MS"/>
                <w:b/>
                <w:szCs w:val="22"/>
                <w:lang w:eastAsia="cs-CZ"/>
              </w:rPr>
            </w:pPr>
            <w:r w:rsidRPr="00433D15">
              <w:rPr>
                <w:rFonts w:asciiTheme="minorHAnsi" w:eastAsia="Arial Unicode MS" w:hAnsiTheme="minorHAnsi" w:cs="Arial Unicode MS"/>
                <w:b/>
                <w:szCs w:val="22"/>
                <w:lang w:eastAsia="cs-CZ"/>
              </w:rPr>
              <w:t>Doplňující informace</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 xml:space="preserve">Zdravotnická záchranná služba Královéhradeckého kraje, </w:t>
            </w:r>
            <w:proofErr w:type="spellStart"/>
            <w:r w:rsidRPr="00433D15">
              <w:rPr>
                <w:rFonts w:asciiTheme="minorHAnsi" w:eastAsia="Arial Unicode MS" w:hAnsiTheme="minorHAnsi" w:cs="Arial Unicode MS"/>
                <w:szCs w:val="22"/>
                <w:lang w:eastAsia="cs-CZ"/>
              </w:rPr>
              <w:t>p.o</w:t>
            </w:r>
            <w:proofErr w:type="spellEnd"/>
            <w:r w:rsidRPr="00433D15">
              <w:rPr>
                <w:rFonts w:asciiTheme="minorHAnsi" w:eastAsia="Arial Unicode MS" w:hAnsiTheme="minorHAnsi" w:cs="Arial Unicode MS"/>
                <w:szCs w:val="22"/>
                <w:lang w:eastAsia="cs-CZ"/>
              </w:rPr>
              <w:t>.</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Hradecká 1690, 500 12 Hradec Králové</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ZZS KHK, kde bude umístěn KC ZZS KHK, CUD a KU ZZS KHK</w:t>
            </w:r>
            <w:r w:rsidRPr="00433D15">
              <w:rPr>
                <w:rStyle w:val="Znakapoznpodarou"/>
                <w:rFonts w:asciiTheme="minorHAnsi" w:eastAsia="Arial Unicode MS" w:hAnsiTheme="minorHAnsi" w:cs="Arial Unicode MS"/>
                <w:szCs w:val="22"/>
                <w:lang w:eastAsia="cs-CZ"/>
              </w:rPr>
              <w:footnoteReference w:id="1"/>
            </w:r>
            <w:r w:rsidRPr="00433D15">
              <w:rPr>
                <w:rFonts w:asciiTheme="minorHAnsi" w:eastAsia="Arial Unicode MS" w:hAnsiTheme="minorHAnsi" w:cs="Arial Unicode MS"/>
                <w:szCs w:val="22"/>
                <w:lang w:eastAsia="cs-CZ"/>
              </w:rPr>
              <w:t>.</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Fakultní nemocnice Hradec Králové</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Sokolská 581, 500 05 Hradec Králové</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zdravotnického zařízení určeného pro připojení KU do systému a umístění CUD.</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Oblastní nemocnice Náchod a.s.</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Purkyňova 446, 547 69 Náchod</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zdravotnického zařízení určeného pro připojení KU do systému a umístění CUD.</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Česko – německá horská nemocnice Krkonoše, s.r.o.</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Závišova 2518/20, 140 00 Praha 4</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zdravotnického zařízení určeného pro připojení KU do systému.</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Oblastní nemocnice Jičín a.s.</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Bolzanova 512, 506 43 Jičín</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zdravotnického zařízení určeného pro připojení KU do systému. Součástí je i připojení Nemocnice Nový Bydžov.</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Nemocnice Nový Bydžov</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 xml:space="preserve">Malátova 493, 504 </w:t>
            </w:r>
            <w:r w:rsidRPr="00433D15">
              <w:rPr>
                <w:rFonts w:asciiTheme="minorHAnsi" w:eastAsia="Arial Unicode MS" w:hAnsiTheme="minorHAnsi" w:cs="Arial Unicode MS"/>
                <w:szCs w:val="22"/>
                <w:lang w:eastAsia="cs-CZ"/>
              </w:rPr>
              <w:lastRenderedPageBreak/>
              <w:t>01 Nový Bydžov</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lastRenderedPageBreak/>
              <w:t xml:space="preserve">Neočekává se plnění, protože KU zdravotnického </w:t>
            </w:r>
            <w:r w:rsidRPr="00433D15">
              <w:rPr>
                <w:rFonts w:asciiTheme="minorHAnsi" w:eastAsia="Arial Unicode MS" w:hAnsiTheme="minorHAnsi" w:cs="Arial Unicode MS"/>
                <w:szCs w:val="22"/>
                <w:lang w:eastAsia="cs-CZ"/>
              </w:rPr>
              <w:lastRenderedPageBreak/>
              <w:t xml:space="preserve">zařízení bude umístěn v Oblastní nemocnici v Jičíně. Pokud bude řešení nabízené uchazečem vyžadovat součinnost v tomto zdravotnickém zařízení, </w:t>
            </w:r>
            <w:r>
              <w:rPr>
                <w:rFonts w:asciiTheme="minorHAnsi" w:eastAsia="Arial Unicode MS" w:hAnsiTheme="minorHAnsi" w:cs="Arial Unicode MS"/>
                <w:szCs w:val="22"/>
                <w:lang w:eastAsia="cs-CZ"/>
              </w:rPr>
              <w:t xml:space="preserve">objednatel </w:t>
            </w:r>
            <w:r w:rsidRPr="00433D15">
              <w:rPr>
                <w:rFonts w:asciiTheme="minorHAnsi" w:eastAsia="Arial Unicode MS" w:hAnsiTheme="minorHAnsi" w:cs="Arial Unicode MS"/>
                <w:szCs w:val="22"/>
                <w:lang w:eastAsia="cs-CZ"/>
              </w:rPr>
              <w:t>ji zajistí.</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lastRenderedPageBreak/>
              <w:t>Oblastní nemocnice Trutnov a.s.</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M. Gorkého 77, 541 21 Trutnov</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zdravotnického zařízení určeného pro připojení KU do systému.</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Městská nemocnice a.s.</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Vrchlického 1504, 544 01 Dvůr Králové nad Labem</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zdravotnického zařízení určeného pro připojení KU do systému.</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Nemocnice Jaroměř</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Národní 83, 551 01 Jaroměř</w:t>
            </w:r>
          </w:p>
        </w:tc>
        <w:tc>
          <w:tcPr>
            <w:tcW w:w="0" w:type="auto"/>
            <w:vMerge w:val="restart"/>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Neočekává se plnění, protože KU zdravotnického zařízení bude umístěn v Oblastní nemocnici v Náchodě. Pokud bude řešení nabízené uchazečem vyžadovat součinnost v</w:t>
            </w:r>
            <w:r>
              <w:rPr>
                <w:rFonts w:asciiTheme="minorHAnsi" w:eastAsia="Arial Unicode MS" w:hAnsiTheme="minorHAnsi" w:cs="Arial Unicode MS"/>
                <w:szCs w:val="22"/>
                <w:lang w:eastAsia="cs-CZ"/>
              </w:rPr>
              <w:t> tomto zdravotnickém zařízení, objednatel</w:t>
            </w:r>
            <w:r w:rsidRPr="00433D15">
              <w:rPr>
                <w:rFonts w:asciiTheme="minorHAnsi" w:eastAsia="Arial Unicode MS" w:hAnsiTheme="minorHAnsi" w:cs="Arial Unicode MS"/>
                <w:szCs w:val="22"/>
                <w:lang w:eastAsia="cs-CZ"/>
              </w:rPr>
              <w:t xml:space="preserve"> ji zajistí.</w:t>
            </w: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Poliklinika Opočno</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Pitkova 635, 517 73 Opočno</w:t>
            </w:r>
          </w:p>
        </w:tc>
        <w:tc>
          <w:tcPr>
            <w:tcW w:w="0" w:type="auto"/>
            <w:vMerge/>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Nemocnice Nové Město nad Metují</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T.G. Masarykova 367, 549 01 Nové Město nad Metují</w:t>
            </w:r>
          </w:p>
        </w:tc>
        <w:tc>
          <w:tcPr>
            <w:tcW w:w="0" w:type="auto"/>
            <w:vMerge/>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Nemocnice Broumov</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Smetanova 91, 550 16 Broumov</w:t>
            </w:r>
          </w:p>
        </w:tc>
        <w:tc>
          <w:tcPr>
            <w:tcW w:w="0" w:type="auto"/>
            <w:vMerge/>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p>
        </w:tc>
      </w:tr>
      <w:tr w:rsidR="00433D15" w:rsidRPr="00756926" w:rsidTr="00433D15">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Nemocnice Rychnov nad Kněžnou</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Jiráskova 506, 516 01 Rychnov nad Kněžnou</w:t>
            </w:r>
          </w:p>
        </w:tc>
        <w:tc>
          <w:tcPr>
            <w:tcW w:w="0" w:type="auto"/>
            <w:shd w:val="clear" w:color="auto" w:fill="auto"/>
            <w:vAlign w:val="bottom"/>
          </w:tcPr>
          <w:p w:rsidR="00433D15" w:rsidRPr="00433D15" w:rsidRDefault="00433D15" w:rsidP="00A9102B">
            <w:pPr>
              <w:tabs>
                <w:tab w:val="num" w:pos="1800"/>
              </w:tabs>
              <w:spacing w:line="276" w:lineRule="auto"/>
              <w:rPr>
                <w:rFonts w:asciiTheme="minorHAnsi" w:eastAsia="Arial Unicode MS" w:hAnsiTheme="minorHAnsi" w:cs="Arial Unicode MS"/>
                <w:szCs w:val="22"/>
                <w:lang w:eastAsia="cs-CZ"/>
              </w:rPr>
            </w:pPr>
            <w:r w:rsidRPr="00433D15">
              <w:rPr>
                <w:rFonts w:asciiTheme="minorHAnsi" w:eastAsia="Arial Unicode MS" w:hAnsiTheme="minorHAnsi" w:cs="Arial Unicode MS"/>
                <w:szCs w:val="22"/>
                <w:lang w:eastAsia="cs-CZ"/>
              </w:rPr>
              <w:t>Datové centrum zdravotnického zařízení určeného pro připojení KU do systému.</w:t>
            </w:r>
          </w:p>
        </w:tc>
      </w:tr>
    </w:tbl>
    <w:p w:rsidR="00433D15" w:rsidRDefault="00433D15" w:rsidP="00C57B98">
      <w:pPr>
        <w:suppressAutoHyphens w:val="0"/>
        <w:spacing w:after="120" w:line="276" w:lineRule="auto"/>
        <w:ind w:left="567"/>
        <w:jc w:val="both"/>
        <w:rPr>
          <w:rFonts w:ascii="Calibri" w:hAnsi="Calibri"/>
          <w:szCs w:val="22"/>
        </w:rPr>
      </w:pPr>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suppressAutoHyphens w:val="0"/>
        <w:spacing w:after="120" w:line="276" w:lineRule="auto"/>
        <w:ind w:left="3260"/>
        <w:outlineLvl w:val="0"/>
        <w:rPr>
          <w:rFonts w:ascii="Calibri" w:eastAsia="Calibri" w:hAnsi="Calibri"/>
          <w:b/>
          <w:szCs w:val="22"/>
          <w:lang w:eastAsia="en-US"/>
        </w:rPr>
      </w:pPr>
      <w:r>
        <w:rPr>
          <w:rFonts w:ascii="Calibri" w:eastAsia="Calibri" w:hAnsi="Calibri"/>
          <w:b/>
          <w:szCs w:val="22"/>
          <w:lang w:eastAsia="en-US"/>
        </w:rPr>
        <w:t>Součinnost smluvních stran</w:t>
      </w:r>
    </w:p>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t xml:space="preserve">Smluvní strany se zavazují vyvinout veškeré úsilí k vytvoření potřebných podmínek pro realizaci díla dle podmínek stanovených touto </w:t>
      </w:r>
      <w:ins w:id="21" w:author="Dvořáková" w:date="2015-03-17T11:42:00Z">
        <w:r w:rsidR="00C642E4">
          <w:rPr>
            <w:rFonts w:ascii="Calibri" w:hAnsi="Calibri"/>
            <w:szCs w:val="22"/>
          </w:rPr>
          <w:t>S</w:t>
        </w:r>
      </w:ins>
      <w:r>
        <w:rPr>
          <w:rFonts w:ascii="Calibri" w:hAnsi="Calibri"/>
          <w:szCs w:val="22"/>
        </w:rPr>
        <w:t xml:space="preserve">mlouvou, které vyplývají z jejich smluvního postavení. To platí i v případech, kde to není výslovně stanoveno ustanovením této </w:t>
      </w:r>
      <w:ins w:id="22" w:author="Dvořáková" w:date="2015-03-17T11:42:00Z">
        <w:r w:rsidR="00C642E4">
          <w:rPr>
            <w:rFonts w:ascii="Calibri" w:hAnsi="Calibri"/>
            <w:szCs w:val="22"/>
          </w:rPr>
          <w:t>S</w:t>
        </w:r>
      </w:ins>
      <w:r>
        <w:rPr>
          <w:rFonts w:ascii="Calibri" w:hAnsi="Calibri"/>
          <w:szCs w:val="22"/>
        </w:rPr>
        <w:t xml:space="preserve">mlouvy. </w:t>
      </w:r>
    </w:p>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t>Zhotovitel se zavazuje, že na základě skutečností zjištěných v průběhu plnění povinností dle této</w:t>
      </w:r>
      <w:ins w:id="23" w:author="Dvořáková" w:date="2015-03-17T11:43:00Z">
        <w:r w:rsidR="00C642E4">
          <w:rPr>
            <w:rFonts w:ascii="Calibri" w:hAnsi="Calibri"/>
            <w:szCs w:val="22"/>
          </w:rPr>
          <w:t xml:space="preserve"> S</w:t>
        </w:r>
      </w:ins>
      <w:r>
        <w:rPr>
          <w:rFonts w:ascii="Calibri" w:hAnsi="Calibri"/>
          <w:szCs w:val="22"/>
        </w:rPr>
        <w:t xml:space="preserve">mlouvy navrhne a provede opatření směřující k dodržení podmínek stanovených touto </w:t>
      </w:r>
      <w:ins w:id="24" w:author="Dvořáková" w:date="2015-03-17T11:43:00Z">
        <w:r w:rsidR="00C642E4">
          <w:rPr>
            <w:rFonts w:ascii="Calibri" w:hAnsi="Calibri"/>
            <w:szCs w:val="22"/>
          </w:rPr>
          <w:t>S</w:t>
        </w:r>
      </w:ins>
      <w:r>
        <w:rPr>
          <w:rFonts w:ascii="Calibri" w:hAnsi="Calibri"/>
          <w:szCs w:val="22"/>
        </w:rPr>
        <w:t xml:space="preserve">mlouvou pro naplnění </w:t>
      </w:r>
      <w:ins w:id="25" w:author="Dvořáková" w:date="2015-03-17T11:43:00Z">
        <w:r w:rsidR="00C642E4">
          <w:rPr>
            <w:rFonts w:ascii="Calibri" w:hAnsi="Calibri"/>
            <w:szCs w:val="22"/>
          </w:rPr>
          <w:t>S</w:t>
        </w:r>
      </w:ins>
      <w:r>
        <w:rPr>
          <w:rFonts w:ascii="Calibri" w:hAnsi="Calibri"/>
          <w:szCs w:val="22"/>
        </w:rPr>
        <w:t xml:space="preserve">mlouvy, k ochraně objednatele před škodami, ztrátami a zbytečnými výdaji a že poskytne objednateli, zástupci objednatele jednajícímu ve věcech technických a jiným osobám zúčastněným na provádění </w:t>
      </w:r>
      <w:r w:rsidR="00096034">
        <w:rPr>
          <w:rFonts w:ascii="Calibri" w:hAnsi="Calibri"/>
          <w:szCs w:val="22"/>
        </w:rPr>
        <w:t>D</w:t>
      </w:r>
      <w:r>
        <w:rPr>
          <w:rFonts w:ascii="Calibri" w:hAnsi="Calibri"/>
          <w:szCs w:val="22"/>
        </w:rPr>
        <w:t>íla veškeré potřebné doklady, konzultace, pomoc a jinou součinnost.</w:t>
      </w:r>
    </w:p>
    <w:p w:rsidR="00F567E3" w:rsidRDefault="00F567E3" w:rsidP="00F567E3">
      <w:pPr>
        <w:suppressAutoHyphens w:val="0"/>
        <w:spacing w:after="240" w:line="276" w:lineRule="auto"/>
        <w:jc w:val="both"/>
        <w:rPr>
          <w:rFonts w:ascii="Calibri" w:hAnsi="Calibri"/>
          <w:szCs w:val="22"/>
        </w:rPr>
      </w:pPr>
    </w:p>
    <w:p w:rsidR="00F567E3" w:rsidRDefault="00F567E3" w:rsidP="00F567E3">
      <w:pPr>
        <w:suppressAutoHyphens w:val="0"/>
        <w:spacing w:after="240" w:line="276" w:lineRule="auto"/>
        <w:jc w:val="both"/>
        <w:rPr>
          <w:rFonts w:ascii="Calibri" w:hAnsi="Calibri"/>
          <w:szCs w:val="22"/>
        </w:rPr>
      </w:pPr>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bookmarkStart w:id="26" w:name="_Ref331765375"/>
    </w:p>
    <w:bookmarkEnd w:id="26"/>
    <w:p w:rsidR="0013508B" w:rsidRDefault="00AB22DA" w:rsidP="00C57B98">
      <w:pPr>
        <w:spacing w:after="120" w:line="276" w:lineRule="auto"/>
        <w:ind w:left="567" w:hanging="567"/>
        <w:jc w:val="center"/>
        <w:outlineLvl w:val="0"/>
        <w:rPr>
          <w:rFonts w:ascii="Calibri" w:hAnsi="Calibri"/>
          <w:b/>
          <w:szCs w:val="22"/>
        </w:rPr>
      </w:pPr>
      <w:r>
        <w:rPr>
          <w:rFonts w:ascii="Calibri" w:hAnsi="Calibri"/>
          <w:b/>
          <w:szCs w:val="22"/>
        </w:rPr>
        <w:t>Přechod vlastnictví, nebezpečí škody</w:t>
      </w:r>
    </w:p>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t>Vlastnické právo ke zhotovovanému Dílu přechází na Objednatele okamžikem úplného protokol</w:t>
      </w:r>
      <w:r w:rsidR="004936EB">
        <w:rPr>
          <w:rFonts w:ascii="Calibri" w:hAnsi="Calibri"/>
          <w:szCs w:val="22"/>
        </w:rPr>
        <w:t xml:space="preserve">árního předání Díla Objednateli </w:t>
      </w:r>
      <w:r w:rsidR="005A57F3">
        <w:rPr>
          <w:rFonts w:ascii="Calibri" w:hAnsi="Calibri"/>
          <w:szCs w:val="22"/>
        </w:rPr>
        <w:t>a uvedení systému do produktivního provozu.</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27" w:name="_Ref168640781"/>
      <w:r>
        <w:rPr>
          <w:rFonts w:ascii="Calibri" w:eastAsia="Calibri" w:hAnsi="Calibri"/>
          <w:szCs w:val="22"/>
          <w:lang w:eastAsia="en-US"/>
        </w:rPr>
        <w:t xml:space="preserve">Zhotovitel nese plnou odpovědnost za škody na Díle včetně prací a dodávek provedených </w:t>
      </w:r>
      <w:r>
        <w:rPr>
          <w:rFonts w:ascii="Calibri" w:hAnsi="Calibri"/>
          <w:szCs w:val="22"/>
        </w:rPr>
        <w:t>subdodavatelem</w:t>
      </w:r>
      <w:r>
        <w:rPr>
          <w:rFonts w:ascii="Calibri" w:eastAsia="Calibri" w:hAnsi="Calibri"/>
          <w:szCs w:val="22"/>
          <w:lang w:eastAsia="en-US"/>
        </w:rPr>
        <w:t xml:space="preserve"> a za materiál a zařízení, které tvoří nebo budou tvořit součást Díla, a to od termínu zahájení Díla až do úplného protokolárního předání Díla Objednateli, kdy odpovědnost přechází na Objednatele. Zhotovitel nese plnou odpovědnost za škody na Díle způsobené nevhodným nebo nesprávným technologickým postupem, i když byl odsouhlasen Objednatelem.</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Zhotovitel odškodní Objednatele a právně ho na své náklady ochrání před veškerými nároky, </w:t>
      </w:r>
      <w:r>
        <w:rPr>
          <w:rFonts w:ascii="Calibri" w:hAnsi="Calibri"/>
          <w:szCs w:val="22"/>
        </w:rPr>
        <w:t>požadavky</w:t>
      </w:r>
      <w:r>
        <w:rPr>
          <w:rFonts w:ascii="Calibri" w:eastAsia="Calibri" w:hAnsi="Calibri"/>
          <w:szCs w:val="22"/>
          <w:lang w:eastAsia="en-US"/>
        </w:rPr>
        <w:t>, škodami, ztrátami a jinými náklady v případě oprávněných požadavků vznesených třetími stranami, které vzniknou z činnosti Zhotovitele při plnění této Smlouvy, nebo jsou z této činnosti odvoditelné.</w:t>
      </w:r>
    </w:p>
    <w:p w:rsidR="0013508B" w:rsidRPr="003C4E78"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28" w:name="_Ref331764856"/>
      <w:bookmarkStart w:id="29" w:name="_Ref330886004"/>
      <w:r w:rsidRPr="003C4E78">
        <w:rPr>
          <w:rFonts w:ascii="Calibri" w:eastAsia="Calibri" w:hAnsi="Calibri"/>
          <w:szCs w:val="22"/>
          <w:lang w:eastAsia="en-US"/>
        </w:rPr>
        <w:t xml:space="preserve">Zhotovitel se dále zavazuje mít sjednáno po celou dobu trvání této Smlouvy pojištění odpovědnosti za škodu </w:t>
      </w:r>
      <w:r w:rsidRPr="003C4E78">
        <w:rPr>
          <w:rFonts w:ascii="Calibri" w:hAnsi="Calibri"/>
          <w:szCs w:val="22"/>
        </w:rPr>
        <w:t>způsobenou</w:t>
      </w:r>
      <w:r w:rsidRPr="003C4E78">
        <w:rPr>
          <w:rFonts w:ascii="Calibri" w:eastAsia="Calibri" w:hAnsi="Calibri"/>
          <w:szCs w:val="22"/>
          <w:lang w:eastAsia="en-US"/>
        </w:rPr>
        <w:t xml:space="preserve"> Zhotovitelem nebo jeho subdodavateli Objednateli nebo třetím osobám, a to na částku ve výši alespoň</w:t>
      </w:r>
      <w:ins w:id="30" w:author="Dvořáková" w:date="2015-03-13T14:07:00Z">
        <w:r w:rsidR="00D15E0E">
          <w:rPr>
            <w:rFonts w:ascii="Calibri" w:eastAsia="Calibri" w:hAnsi="Calibri"/>
            <w:szCs w:val="22"/>
            <w:lang w:eastAsia="en-US"/>
          </w:rPr>
          <w:t xml:space="preserve"> 1</w:t>
        </w:r>
      </w:ins>
      <w:ins w:id="31" w:author="Dvořáková" w:date="2015-03-13T14:12:00Z">
        <w:r w:rsidR="00D15E0E">
          <w:rPr>
            <w:rFonts w:ascii="Calibri" w:eastAsia="Calibri" w:hAnsi="Calibri"/>
            <w:szCs w:val="22"/>
            <w:lang w:eastAsia="en-US"/>
          </w:rPr>
          <w:t>5</w:t>
        </w:r>
      </w:ins>
      <w:ins w:id="32" w:author="Dvořáková" w:date="2015-03-13T14:08:00Z">
        <w:r w:rsidR="00D15E0E">
          <w:rPr>
            <w:rFonts w:ascii="Calibri" w:eastAsia="Calibri" w:hAnsi="Calibri"/>
            <w:szCs w:val="22"/>
            <w:lang w:eastAsia="en-US"/>
          </w:rPr>
          <w:t> </w:t>
        </w:r>
      </w:ins>
      <w:ins w:id="33" w:author="Dvořáková" w:date="2015-03-13T14:07:00Z">
        <w:r w:rsidR="00D15E0E">
          <w:rPr>
            <w:rFonts w:ascii="Calibri" w:eastAsia="Calibri" w:hAnsi="Calibri"/>
            <w:szCs w:val="22"/>
            <w:lang w:eastAsia="en-US"/>
          </w:rPr>
          <w:t>000</w:t>
        </w:r>
      </w:ins>
      <w:ins w:id="34" w:author="Dvořáková" w:date="2015-03-13T14:18:00Z">
        <w:r w:rsidR="00D15E0E">
          <w:rPr>
            <w:rFonts w:ascii="Calibri" w:eastAsia="Calibri" w:hAnsi="Calibri"/>
            <w:szCs w:val="22"/>
            <w:lang w:eastAsia="en-US"/>
          </w:rPr>
          <w:t> </w:t>
        </w:r>
      </w:ins>
      <w:ins w:id="35" w:author="Dvořáková" w:date="2015-03-13T14:08:00Z">
        <w:r w:rsidR="00D15E0E">
          <w:rPr>
            <w:rFonts w:ascii="Calibri" w:eastAsia="Calibri" w:hAnsi="Calibri"/>
            <w:szCs w:val="22"/>
            <w:lang w:eastAsia="en-US"/>
          </w:rPr>
          <w:t>000</w:t>
        </w:r>
      </w:ins>
      <w:ins w:id="36" w:author="Dvořáková" w:date="2015-03-13T14:18:00Z">
        <w:r w:rsidR="00D15E0E">
          <w:rPr>
            <w:rFonts w:ascii="Calibri" w:eastAsia="Calibri" w:hAnsi="Calibri"/>
            <w:szCs w:val="22"/>
            <w:lang w:eastAsia="en-US"/>
          </w:rPr>
          <w:t>,-</w:t>
        </w:r>
      </w:ins>
      <w:bookmarkEnd w:id="28"/>
      <w:ins w:id="37" w:author="Dvořáková" w:date="2015-03-13T14:23:00Z">
        <w:r w:rsidR="00101BF9">
          <w:rPr>
            <w:rFonts w:ascii="Calibri" w:eastAsia="Calibri" w:hAnsi="Calibri"/>
            <w:szCs w:val="22"/>
            <w:lang w:eastAsia="en-US"/>
          </w:rPr>
          <w:t xml:space="preserve"> Kč (slovy </w:t>
        </w:r>
        <w:proofErr w:type="spellStart"/>
        <w:r w:rsidR="00101BF9">
          <w:rPr>
            <w:rFonts w:ascii="Calibri" w:eastAsia="Calibri" w:hAnsi="Calibri"/>
            <w:szCs w:val="22"/>
            <w:lang w:eastAsia="en-US"/>
          </w:rPr>
          <w:t>patnáctmilionůkorunčeských</w:t>
        </w:r>
      </w:ins>
      <w:proofErr w:type="spellEnd"/>
      <w:r w:rsidR="00101BF9">
        <w:rPr>
          <w:rFonts w:ascii="Calibri" w:eastAsia="Calibri" w:hAnsi="Calibri"/>
          <w:szCs w:val="22"/>
          <w:lang w:eastAsia="en-US"/>
        </w:rPr>
        <w:t>)</w:t>
      </w:r>
      <w:ins w:id="38" w:author="Dvořáková" w:date="2015-03-17T11:44:00Z">
        <w:r w:rsidR="00C642E4">
          <w:rPr>
            <w:rFonts w:ascii="Calibri" w:eastAsia="Calibri" w:hAnsi="Calibri"/>
            <w:szCs w:val="22"/>
            <w:lang w:eastAsia="en-US"/>
          </w:rPr>
          <w:t>.</w:t>
        </w:r>
      </w:ins>
    </w:p>
    <w:p w:rsidR="00A9102B" w:rsidRPr="00C642E4" w:rsidRDefault="00AB22DA" w:rsidP="00C642E4">
      <w:pPr>
        <w:numPr>
          <w:ilvl w:val="1"/>
          <w:numId w:val="52"/>
        </w:numPr>
        <w:suppressAutoHyphens w:val="0"/>
        <w:spacing w:after="240" w:line="276" w:lineRule="auto"/>
        <w:jc w:val="both"/>
        <w:rPr>
          <w:rFonts w:ascii="Calibri" w:eastAsia="Calibri" w:hAnsi="Calibri"/>
          <w:szCs w:val="22"/>
          <w:lang w:eastAsia="en-US"/>
        </w:rPr>
      </w:pPr>
      <w:r w:rsidRPr="00C642E4">
        <w:rPr>
          <w:rFonts w:ascii="Calibri" w:eastAsia="Calibri" w:hAnsi="Calibri"/>
          <w:szCs w:val="22"/>
          <w:lang w:eastAsia="en-US"/>
        </w:rPr>
        <w:t xml:space="preserve">Zhotovitel je povinen předložit doklad o pojištění dle ustanovení </w:t>
      </w:r>
      <w:r w:rsidRPr="00C642E4">
        <w:rPr>
          <w:rFonts w:asciiTheme="minorHAnsi" w:eastAsia="Calibri" w:hAnsiTheme="minorHAnsi"/>
          <w:szCs w:val="22"/>
          <w:lang w:eastAsia="en-US"/>
        </w:rPr>
        <w:t xml:space="preserve">odst. </w:t>
      </w:r>
      <w:r w:rsidR="00A9102B" w:rsidRPr="00C642E4">
        <w:rPr>
          <w:rFonts w:asciiTheme="minorHAnsi" w:eastAsia="Calibri" w:hAnsiTheme="minorHAnsi"/>
          <w:szCs w:val="22"/>
          <w:lang w:eastAsia="en-US"/>
        </w:rPr>
        <w:t xml:space="preserve">8.4 </w:t>
      </w:r>
      <w:r w:rsidRPr="00C642E4">
        <w:rPr>
          <w:rFonts w:ascii="Calibri" w:eastAsia="Calibri" w:hAnsi="Calibri"/>
          <w:szCs w:val="22"/>
          <w:lang w:eastAsia="en-US"/>
        </w:rPr>
        <w:t>tohoto článku nejpozději při podpisu této Smlouvy. Kopie dokladu o pojiš</w:t>
      </w:r>
      <w:r w:rsidR="00A9102B" w:rsidRPr="00C642E4">
        <w:rPr>
          <w:rFonts w:ascii="Calibri" w:eastAsia="Calibri" w:hAnsi="Calibri"/>
          <w:szCs w:val="22"/>
          <w:lang w:eastAsia="en-US"/>
        </w:rPr>
        <w:t xml:space="preserve">tění dle ustanovení odst. 8.4 </w:t>
      </w:r>
      <w:r w:rsidRPr="00C642E4">
        <w:rPr>
          <w:rFonts w:ascii="Calibri" w:eastAsia="Calibri" w:hAnsi="Calibri"/>
          <w:szCs w:val="22"/>
          <w:lang w:eastAsia="en-US"/>
        </w:rPr>
        <w:t xml:space="preserve">tohoto článku tvoří </w:t>
      </w:r>
      <w:r w:rsidR="00A9102B" w:rsidRPr="00C642E4">
        <w:rPr>
          <w:rFonts w:ascii="Calibri" w:eastAsia="Calibri" w:hAnsi="Calibri"/>
          <w:b/>
          <w:szCs w:val="22"/>
          <w:lang w:eastAsia="en-US"/>
        </w:rPr>
        <w:t>p</w:t>
      </w:r>
      <w:r w:rsidR="00F84DA9" w:rsidRPr="00C642E4">
        <w:rPr>
          <w:rFonts w:ascii="Calibri" w:eastAsia="Calibri" w:hAnsi="Calibri"/>
          <w:b/>
          <w:szCs w:val="22"/>
          <w:lang w:eastAsia="en-US"/>
        </w:rPr>
        <w:t xml:space="preserve">řílohu č. </w:t>
      </w:r>
      <w:ins w:id="39" w:author="Dvořáková" w:date="2015-03-17T11:44:00Z">
        <w:r w:rsidR="00C642E4" w:rsidRPr="00C642E4">
          <w:rPr>
            <w:rFonts w:ascii="Calibri" w:eastAsia="Calibri" w:hAnsi="Calibri"/>
            <w:b/>
            <w:szCs w:val="22"/>
            <w:lang w:eastAsia="en-US"/>
          </w:rPr>
          <w:t>8</w:t>
        </w:r>
        <w:r w:rsidR="00C642E4" w:rsidRPr="00C642E4">
          <w:rPr>
            <w:rFonts w:ascii="Calibri" w:eastAsia="Calibri" w:hAnsi="Calibri"/>
            <w:szCs w:val="22"/>
            <w:lang w:eastAsia="en-US"/>
          </w:rPr>
          <w:t xml:space="preserve"> </w:t>
        </w:r>
      </w:ins>
      <w:r w:rsidRPr="00C642E4">
        <w:rPr>
          <w:rFonts w:ascii="Calibri" w:eastAsia="Calibri" w:hAnsi="Calibri"/>
          <w:szCs w:val="22"/>
          <w:lang w:eastAsia="en-US"/>
        </w:rPr>
        <w:t>této Smlouvy.</w:t>
      </w:r>
      <w:bookmarkEnd w:id="29"/>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bookmarkStart w:id="40" w:name="_Ref330885843"/>
    </w:p>
    <w:bookmarkEnd w:id="40"/>
    <w:p w:rsidR="0013508B" w:rsidRDefault="00AB22DA" w:rsidP="00C57B98">
      <w:pPr>
        <w:suppressAutoHyphens w:val="0"/>
        <w:spacing w:after="120" w:line="276" w:lineRule="auto"/>
        <w:ind w:left="567" w:hanging="567"/>
        <w:jc w:val="center"/>
        <w:outlineLvl w:val="0"/>
        <w:rPr>
          <w:rFonts w:ascii="Calibri" w:eastAsia="Calibri" w:hAnsi="Calibri"/>
          <w:b/>
          <w:bCs/>
          <w:szCs w:val="22"/>
          <w:lang w:eastAsia="en-US"/>
        </w:rPr>
      </w:pPr>
      <w:r>
        <w:rPr>
          <w:rFonts w:ascii="Calibri" w:eastAsia="Calibri" w:hAnsi="Calibri"/>
          <w:b/>
          <w:bCs/>
          <w:szCs w:val="22"/>
          <w:lang w:eastAsia="en-US"/>
        </w:rPr>
        <w:t>Záruka za jakost</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Zhotovitel odpovídá za to, že Dílo bude zhotoveno úplně a nezávadně podle této Smlouvy a všech jejích příloh a v záruční době bude mít vlastnosti ve Smlouvě dohodnuté, vlastnosti </w:t>
      </w:r>
      <w:r>
        <w:rPr>
          <w:rFonts w:ascii="Calibri" w:hAnsi="Calibri"/>
          <w:szCs w:val="22"/>
        </w:rPr>
        <w:t>uvedené</w:t>
      </w:r>
      <w:r>
        <w:rPr>
          <w:rFonts w:ascii="Calibri" w:eastAsia="Calibri" w:hAnsi="Calibri"/>
          <w:szCs w:val="22"/>
          <w:lang w:eastAsia="en-US"/>
        </w:rPr>
        <w:t xml:space="preserve"> v manuálech a technických dokumentacích k jednotlivým součástem Díla, popř. vlastnosti v praxi obvyklé. </w:t>
      </w:r>
    </w:p>
    <w:p w:rsidR="00A9102B" w:rsidRDefault="00AB22DA" w:rsidP="002916E0">
      <w:pPr>
        <w:keepNext/>
        <w:numPr>
          <w:ilvl w:val="1"/>
          <w:numId w:val="52"/>
        </w:numPr>
        <w:suppressAutoHyphens w:val="0"/>
        <w:spacing w:after="240" w:line="276" w:lineRule="auto"/>
        <w:jc w:val="both"/>
        <w:rPr>
          <w:rFonts w:ascii="Calibri" w:eastAsia="Calibri" w:hAnsi="Calibri"/>
          <w:szCs w:val="22"/>
          <w:lang w:eastAsia="en-US"/>
        </w:rPr>
      </w:pPr>
      <w:bookmarkStart w:id="41" w:name="_Ref333412491"/>
      <w:r w:rsidRPr="00A9102B">
        <w:rPr>
          <w:rFonts w:ascii="Calibri" w:hAnsi="Calibri"/>
          <w:szCs w:val="22"/>
        </w:rPr>
        <w:t>Záruční</w:t>
      </w:r>
      <w:r w:rsidRPr="00A9102B">
        <w:rPr>
          <w:rFonts w:ascii="Calibri" w:eastAsia="Calibri" w:hAnsi="Calibri"/>
          <w:szCs w:val="22"/>
          <w:lang w:eastAsia="en-US"/>
        </w:rPr>
        <w:t xml:space="preserve"> podmínky </w:t>
      </w:r>
      <w:r w:rsidR="00A9102B" w:rsidRPr="00A9102B">
        <w:rPr>
          <w:rFonts w:ascii="Calibri" w:eastAsia="Calibri" w:hAnsi="Calibri"/>
          <w:szCs w:val="22"/>
          <w:lang w:eastAsia="en-US"/>
        </w:rPr>
        <w:t xml:space="preserve">Zhotovitele </w:t>
      </w:r>
      <w:r w:rsidRPr="00A9102B">
        <w:rPr>
          <w:rFonts w:ascii="Calibri" w:eastAsia="Calibri" w:hAnsi="Calibri"/>
          <w:szCs w:val="22"/>
          <w:lang w:eastAsia="en-US"/>
        </w:rPr>
        <w:t>jsou podrobně upraveny v</w:t>
      </w:r>
      <w:r w:rsidR="00A9102B" w:rsidRPr="00A9102B">
        <w:rPr>
          <w:rFonts w:ascii="Calibri" w:eastAsia="Calibri" w:hAnsi="Calibri"/>
          <w:szCs w:val="22"/>
          <w:lang w:eastAsia="en-US"/>
        </w:rPr>
        <w:t xml:space="preserve"> </w:t>
      </w:r>
      <w:r w:rsidR="00A9102B" w:rsidRPr="00A9102B">
        <w:rPr>
          <w:rFonts w:ascii="Calibri" w:eastAsia="Calibri" w:hAnsi="Calibri"/>
          <w:b/>
          <w:szCs w:val="22"/>
          <w:lang w:eastAsia="en-US"/>
        </w:rPr>
        <w:t>p</w:t>
      </w:r>
      <w:r w:rsidRPr="00A9102B">
        <w:rPr>
          <w:rFonts w:ascii="Calibri" w:eastAsia="Calibri" w:hAnsi="Calibri"/>
          <w:b/>
          <w:szCs w:val="22"/>
          <w:lang w:eastAsia="en-US"/>
        </w:rPr>
        <w:t xml:space="preserve">říloze č. </w:t>
      </w:r>
      <w:r w:rsidR="00A9102B" w:rsidRPr="00A9102B">
        <w:rPr>
          <w:rFonts w:ascii="Calibri" w:eastAsia="Calibri" w:hAnsi="Calibri"/>
          <w:b/>
          <w:szCs w:val="22"/>
          <w:lang w:eastAsia="en-US"/>
        </w:rPr>
        <w:t>4</w:t>
      </w:r>
      <w:r w:rsidRPr="00A9102B">
        <w:rPr>
          <w:rFonts w:ascii="Calibri" w:eastAsia="Calibri" w:hAnsi="Calibri"/>
          <w:b/>
          <w:szCs w:val="22"/>
          <w:lang w:eastAsia="en-US"/>
        </w:rPr>
        <w:t xml:space="preserve"> </w:t>
      </w:r>
      <w:r w:rsidRPr="00A9102B">
        <w:rPr>
          <w:rFonts w:ascii="Calibri" w:eastAsia="Calibri" w:hAnsi="Calibri"/>
          <w:szCs w:val="22"/>
          <w:lang w:eastAsia="en-US"/>
        </w:rPr>
        <w:t>té</w:t>
      </w:r>
      <w:r w:rsidR="00A9102B">
        <w:rPr>
          <w:rFonts w:ascii="Calibri" w:eastAsia="Calibri" w:hAnsi="Calibri"/>
          <w:szCs w:val="22"/>
          <w:lang w:eastAsia="en-US"/>
        </w:rPr>
        <w:t>to S</w:t>
      </w:r>
      <w:r>
        <w:rPr>
          <w:rFonts w:ascii="Calibri" w:eastAsia="Calibri" w:hAnsi="Calibri"/>
          <w:szCs w:val="22"/>
          <w:lang w:eastAsia="en-US"/>
        </w:rPr>
        <w:t xml:space="preserve">mlouvy. </w:t>
      </w:r>
    </w:p>
    <w:p w:rsidR="0013508B" w:rsidRDefault="00AB22DA" w:rsidP="002916E0">
      <w:pPr>
        <w:keepNext/>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Záruční doba je v souladu s </w:t>
      </w:r>
      <w:r w:rsidR="00A9102B" w:rsidRPr="00A9102B">
        <w:rPr>
          <w:rFonts w:ascii="Calibri" w:eastAsia="Calibri" w:hAnsi="Calibri"/>
          <w:b/>
          <w:szCs w:val="22"/>
          <w:lang w:eastAsia="en-US"/>
        </w:rPr>
        <w:t>p</w:t>
      </w:r>
      <w:r w:rsidRPr="00A9102B">
        <w:rPr>
          <w:rFonts w:ascii="Calibri" w:eastAsia="Calibri" w:hAnsi="Calibri"/>
          <w:b/>
          <w:szCs w:val="22"/>
          <w:lang w:eastAsia="en-US"/>
        </w:rPr>
        <w:t>řílohou č. 1</w:t>
      </w:r>
      <w:r>
        <w:rPr>
          <w:rFonts w:ascii="Calibri" w:eastAsia="Calibri" w:hAnsi="Calibri"/>
          <w:szCs w:val="22"/>
          <w:lang w:eastAsia="en-US"/>
        </w:rPr>
        <w:t xml:space="preserve"> této smlouvy </w:t>
      </w:r>
      <w:proofErr w:type="spellStart"/>
      <w:ins w:id="42" w:author="Dvořáková" w:date="2015-03-17T11:45:00Z">
        <w:r w:rsidR="00C642E4">
          <w:rPr>
            <w:rFonts w:ascii="Calibri" w:eastAsia="Calibri" w:hAnsi="Calibri"/>
            <w:szCs w:val="22"/>
            <w:lang w:eastAsia="en-US"/>
          </w:rPr>
          <w:t>Smlouvy</w:t>
        </w:r>
        <w:proofErr w:type="spellEnd"/>
        <w:r w:rsidR="00C642E4">
          <w:rPr>
            <w:rFonts w:ascii="Calibri" w:eastAsia="Calibri" w:hAnsi="Calibri"/>
            <w:szCs w:val="22"/>
            <w:lang w:eastAsia="en-US"/>
          </w:rPr>
          <w:t xml:space="preserve"> </w:t>
        </w:r>
      </w:ins>
      <w:r>
        <w:rPr>
          <w:rFonts w:ascii="Calibri" w:eastAsia="Calibri" w:hAnsi="Calibri"/>
          <w:szCs w:val="22"/>
          <w:lang w:eastAsia="en-US"/>
        </w:rPr>
        <w:t>smluvními stranami sjednána v délce:</w:t>
      </w:r>
    </w:p>
    <w:p w:rsidR="0013508B" w:rsidRPr="00A9102B" w:rsidRDefault="00A9102B" w:rsidP="00A9102B">
      <w:pPr>
        <w:pStyle w:val="Odstavecseseznamem"/>
        <w:numPr>
          <w:ilvl w:val="0"/>
          <w:numId w:val="54"/>
        </w:numPr>
        <w:spacing w:line="276" w:lineRule="auto"/>
        <w:ind w:left="714" w:hanging="357"/>
        <w:jc w:val="both"/>
        <w:rPr>
          <w:rFonts w:ascii="Calibri" w:eastAsia="Calibri" w:hAnsi="Calibri"/>
          <w:szCs w:val="22"/>
          <w:lang w:eastAsia="en-US"/>
        </w:rPr>
      </w:pPr>
      <w:r w:rsidRPr="00D108C3">
        <w:rPr>
          <w:rFonts w:ascii="Calibri" w:eastAsia="Calibri" w:hAnsi="Calibri"/>
          <w:b/>
          <w:szCs w:val="22"/>
          <w:highlight w:val="yellow"/>
          <w:lang w:eastAsia="en-US"/>
        </w:rPr>
        <w:t>DOPLNIT</w:t>
      </w:r>
      <w:r w:rsidR="00D108C3">
        <w:rPr>
          <w:rFonts w:ascii="Calibri" w:eastAsia="Calibri" w:hAnsi="Calibri"/>
          <w:b/>
          <w:szCs w:val="22"/>
          <w:lang w:eastAsia="en-US"/>
        </w:rPr>
        <w:t xml:space="preserve"> měsíců</w:t>
      </w:r>
      <w:r>
        <w:rPr>
          <w:rFonts w:ascii="Calibri" w:eastAsia="Calibri" w:hAnsi="Calibri"/>
          <w:b/>
          <w:szCs w:val="22"/>
          <w:lang w:eastAsia="en-US"/>
        </w:rPr>
        <w:t xml:space="preserve"> </w:t>
      </w:r>
      <w:r w:rsidRPr="00A9102B">
        <w:rPr>
          <w:rFonts w:ascii="Calibri" w:eastAsia="Calibri" w:hAnsi="Calibri"/>
          <w:b/>
          <w:i/>
          <w:szCs w:val="22"/>
          <w:lang w:eastAsia="en-US"/>
        </w:rPr>
        <w:t xml:space="preserve">(min. </w:t>
      </w:r>
      <w:r w:rsidR="00AB22DA" w:rsidRPr="00A9102B">
        <w:rPr>
          <w:rFonts w:ascii="Calibri" w:eastAsia="Calibri" w:hAnsi="Calibri"/>
          <w:b/>
          <w:i/>
          <w:szCs w:val="22"/>
          <w:lang w:eastAsia="en-US"/>
        </w:rPr>
        <w:t>60 měsíců</w:t>
      </w:r>
      <w:r w:rsidRPr="00A9102B">
        <w:rPr>
          <w:rFonts w:ascii="Calibri" w:eastAsia="Calibri" w:hAnsi="Calibri"/>
          <w:b/>
          <w:i/>
          <w:szCs w:val="22"/>
          <w:lang w:eastAsia="en-US"/>
        </w:rPr>
        <w:t>)</w:t>
      </w:r>
      <w:r w:rsidR="00AB22DA" w:rsidRPr="00A9102B">
        <w:rPr>
          <w:rFonts w:ascii="Calibri" w:eastAsia="Calibri" w:hAnsi="Calibri"/>
          <w:szCs w:val="22"/>
          <w:lang w:eastAsia="en-US"/>
        </w:rPr>
        <w:t xml:space="preserve"> </w:t>
      </w:r>
      <w:r w:rsidR="00AB22DA" w:rsidRPr="00A9102B">
        <w:rPr>
          <w:rFonts w:ascii="Calibri" w:eastAsia="Calibri" w:hAnsi="Calibri"/>
          <w:b/>
          <w:szCs w:val="22"/>
          <w:lang w:eastAsia="en-US"/>
        </w:rPr>
        <w:t>na informační systém, aplikace a služby</w:t>
      </w:r>
      <w:r w:rsidR="00AB22DA" w:rsidRPr="00A9102B">
        <w:rPr>
          <w:rFonts w:ascii="Calibri" w:eastAsia="Calibri" w:hAnsi="Calibri"/>
          <w:szCs w:val="22"/>
          <w:lang w:eastAsia="en-US"/>
        </w:rPr>
        <w:t xml:space="preserve"> spojené s realizací předmětu plnění</w:t>
      </w:r>
      <w:r>
        <w:rPr>
          <w:rFonts w:ascii="Calibri" w:eastAsia="Calibri" w:hAnsi="Calibri"/>
          <w:szCs w:val="22"/>
          <w:lang w:eastAsia="en-US"/>
        </w:rPr>
        <w:t>,</w:t>
      </w:r>
    </w:p>
    <w:p w:rsidR="0013508B" w:rsidRPr="00A9102B" w:rsidRDefault="00A9102B" w:rsidP="00A9102B">
      <w:pPr>
        <w:pStyle w:val="Odstavecseseznamem"/>
        <w:numPr>
          <w:ilvl w:val="0"/>
          <w:numId w:val="54"/>
        </w:numPr>
        <w:spacing w:line="276" w:lineRule="auto"/>
        <w:ind w:left="714" w:hanging="357"/>
        <w:jc w:val="both"/>
        <w:rPr>
          <w:rFonts w:ascii="Calibri" w:hAnsi="Calibri" w:cs="Arial"/>
          <w:szCs w:val="22"/>
        </w:rPr>
      </w:pPr>
      <w:r w:rsidRPr="00D108C3">
        <w:rPr>
          <w:rFonts w:ascii="Calibri" w:hAnsi="Calibri" w:cs="Arial"/>
          <w:b/>
          <w:szCs w:val="22"/>
          <w:highlight w:val="yellow"/>
        </w:rPr>
        <w:t>DOPLNIT</w:t>
      </w:r>
      <w:r w:rsidR="00D108C3">
        <w:rPr>
          <w:rFonts w:ascii="Calibri" w:hAnsi="Calibri" w:cs="Arial"/>
          <w:b/>
          <w:szCs w:val="22"/>
        </w:rPr>
        <w:t xml:space="preserve"> </w:t>
      </w:r>
      <w:r w:rsidR="003D37A7">
        <w:rPr>
          <w:rFonts w:ascii="Calibri" w:hAnsi="Calibri" w:cs="Arial"/>
          <w:b/>
          <w:szCs w:val="22"/>
        </w:rPr>
        <w:t xml:space="preserve"> </w:t>
      </w:r>
      <w:r w:rsidR="00D108C3">
        <w:rPr>
          <w:rFonts w:ascii="Calibri" w:hAnsi="Calibri" w:cs="Arial"/>
          <w:b/>
          <w:szCs w:val="22"/>
        </w:rPr>
        <w:t>měsíců</w:t>
      </w:r>
      <w:r>
        <w:rPr>
          <w:rFonts w:ascii="Calibri" w:hAnsi="Calibri" w:cs="Arial"/>
          <w:b/>
          <w:szCs w:val="22"/>
        </w:rPr>
        <w:t xml:space="preserve"> </w:t>
      </w:r>
      <w:r w:rsidRPr="00D108C3">
        <w:rPr>
          <w:rFonts w:ascii="Calibri" w:hAnsi="Calibri" w:cs="Arial"/>
          <w:b/>
          <w:i/>
          <w:szCs w:val="22"/>
        </w:rPr>
        <w:t xml:space="preserve">(min. </w:t>
      </w:r>
      <w:r w:rsidR="004936EB" w:rsidRPr="00D108C3">
        <w:rPr>
          <w:rFonts w:ascii="Calibri" w:hAnsi="Calibri" w:cs="Arial"/>
          <w:b/>
          <w:i/>
          <w:szCs w:val="22"/>
        </w:rPr>
        <w:t>24</w:t>
      </w:r>
      <w:r w:rsidR="00AB22DA" w:rsidRPr="00D108C3">
        <w:rPr>
          <w:rFonts w:ascii="Calibri" w:hAnsi="Calibri" w:cs="Arial"/>
          <w:b/>
          <w:i/>
          <w:szCs w:val="22"/>
        </w:rPr>
        <w:t xml:space="preserve"> měsíců</w:t>
      </w:r>
      <w:r w:rsidRPr="00D108C3">
        <w:rPr>
          <w:rFonts w:ascii="Calibri" w:hAnsi="Calibri" w:cs="Arial"/>
          <w:b/>
          <w:i/>
          <w:szCs w:val="22"/>
        </w:rPr>
        <w:t>)</w:t>
      </w:r>
      <w:r w:rsidR="00AB22DA" w:rsidRPr="00A9102B">
        <w:rPr>
          <w:rFonts w:ascii="Calibri" w:hAnsi="Calibri" w:cs="Arial"/>
          <w:b/>
          <w:szCs w:val="22"/>
        </w:rPr>
        <w:t xml:space="preserve"> na HW, systémové SW</w:t>
      </w:r>
      <w:r>
        <w:rPr>
          <w:rFonts w:ascii="Calibri" w:hAnsi="Calibri" w:cs="Arial"/>
          <w:szCs w:val="22"/>
        </w:rPr>
        <w:t xml:space="preserve"> a technická</w:t>
      </w:r>
      <w:r w:rsidR="00AB22DA" w:rsidRPr="00A9102B">
        <w:rPr>
          <w:rFonts w:ascii="Calibri" w:hAnsi="Calibri" w:cs="Arial"/>
          <w:szCs w:val="22"/>
        </w:rPr>
        <w:t xml:space="preserve"> zařízení</w:t>
      </w:r>
      <w:r>
        <w:rPr>
          <w:rFonts w:ascii="Calibri" w:hAnsi="Calibri" w:cs="Arial"/>
          <w:szCs w:val="22"/>
        </w:rPr>
        <w:t>,</w:t>
      </w:r>
    </w:p>
    <w:p w:rsidR="0013508B" w:rsidRPr="00A9102B" w:rsidRDefault="00D108C3" w:rsidP="00A9102B">
      <w:pPr>
        <w:pStyle w:val="Odstavecseseznamem"/>
        <w:numPr>
          <w:ilvl w:val="0"/>
          <w:numId w:val="54"/>
        </w:numPr>
        <w:spacing w:line="276" w:lineRule="auto"/>
        <w:ind w:left="714" w:hanging="357"/>
        <w:jc w:val="both"/>
        <w:rPr>
          <w:rFonts w:ascii="Calibri" w:hAnsi="Calibri"/>
        </w:rPr>
      </w:pPr>
      <w:r w:rsidRPr="00D108C3">
        <w:rPr>
          <w:rFonts w:ascii="Calibri" w:hAnsi="Calibri"/>
          <w:b/>
          <w:highlight w:val="yellow"/>
        </w:rPr>
        <w:t>DOPLNIT</w:t>
      </w:r>
      <w:r>
        <w:rPr>
          <w:rFonts w:ascii="Calibri" w:hAnsi="Calibri"/>
          <w:b/>
        </w:rPr>
        <w:t xml:space="preserve"> měsíců </w:t>
      </w:r>
      <w:r w:rsidRPr="00D108C3">
        <w:rPr>
          <w:rFonts w:ascii="Calibri" w:hAnsi="Calibri"/>
          <w:b/>
          <w:i/>
        </w:rPr>
        <w:t>(</w:t>
      </w:r>
      <w:r w:rsidR="00A9102B" w:rsidRPr="00D108C3">
        <w:rPr>
          <w:rFonts w:ascii="Calibri" w:hAnsi="Calibri"/>
          <w:b/>
          <w:i/>
        </w:rPr>
        <w:t xml:space="preserve">min. </w:t>
      </w:r>
      <w:r w:rsidR="00AB22DA" w:rsidRPr="00D108C3">
        <w:rPr>
          <w:rFonts w:ascii="Calibri" w:hAnsi="Calibri"/>
          <w:b/>
          <w:i/>
        </w:rPr>
        <w:t>12 měsíců</w:t>
      </w:r>
      <w:r w:rsidRPr="00D108C3">
        <w:rPr>
          <w:rFonts w:ascii="Calibri" w:hAnsi="Calibri"/>
          <w:b/>
          <w:i/>
        </w:rPr>
        <w:t>)</w:t>
      </w:r>
      <w:r w:rsidR="00AB22DA" w:rsidRPr="00A9102B">
        <w:rPr>
          <w:rFonts w:ascii="Calibri" w:hAnsi="Calibri"/>
          <w:b/>
        </w:rPr>
        <w:t xml:space="preserve"> na spotřební materiál</w:t>
      </w:r>
      <w:r w:rsidR="00AB22DA" w:rsidRPr="00A9102B">
        <w:rPr>
          <w:rFonts w:ascii="Calibri" w:hAnsi="Calibri"/>
        </w:rPr>
        <w:t xml:space="preserve">, případně </w:t>
      </w:r>
      <w:r w:rsidR="00AB22DA" w:rsidRPr="00A9102B">
        <w:rPr>
          <w:rFonts w:ascii="Calibri" w:hAnsi="Calibri"/>
          <w:b/>
        </w:rPr>
        <w:t>drobné vybavení</w:t>
      </w:r>
      <w:r w:rsidR="00AB22DA" w:rsidRPr="00A9102B">
        <w:rPr>
          <w:rFonts w:ascii="Calibri" w:hAnsi="Calibri"/>
        </w:rPr>
        <w:t xml:space="preserve"> podléhající rychlému opotře</w:t>
      </w:r>
      <w:r w:rsidR="004936EB" w:rsidRPr="00A9102B">
        <w:rPr>
          <w:rFonts w:ascii="Calibri" w:hAnsi="Calibri"/>
        </w:rPr>
        <w:t xml:space="preserve">bení. </w:t>
      </w:r>
      <w:r w:rsidR="00AB22DA" w:rsidRPr="00A9102B">
        <w:rPr>
          <w:rFonts w:ascii="Calibri" w:hAnsi="Calibri"/>
        </w:rPr>
        <w:t>Případný spotřební materiál musí být explicitně označen v </w:t>
      </w:r>
      <w:r w:rsidR="00AB22DA" w:rsidRPr="00A9102B">
        <w:rPr>
          <w:rFonts w:ascii="Calibri" w:hAnsi="Calibri"/>
          <w:b/>
        </w:rPr>
        <w:t xml:space="preserve">příloze č. </w:t>
      </w:r>
      <w:r w:rsidR="00A9102B" w:rsidRPr="00A9102B">
        <w:rPr>
          <w:rFonts w:ascii="Calibri" w:hAnsi="Calibri"/>
          <w:b/>
        </w:rPr>
        <w:t>4</w:t>
      </w:r>
      <w:r w:rsidR="00AB22DA" w:rsidRPr="00A9102B">
        <w:rPr>
          <w:rFonts w:ascii="Calibri" w:hAnsi="Calibri"/>
        </w:rPr>
        <w:t xml:space="preserve"> této Smlouvy a musí být prokázáno, že splňuje tento charakter.</w:t>
      </w:r>
    </w:p>
    <w:p w:rsidR="0013508B" w:rsidRDefault="0013508B">
      <w:pPr>
        <w:pStyle w:val="Odstavecseseznamem"/>
        <w:spacing w:line="280" w:lineRule="atLeast"/>
        <w:ind w:left="0" w:firstLine="567"/>
      </w:pPr>
    </w:p>
    <w:bookmarkEnd w:id="41"/>
    <w:p w:rsidR="0013508B" w:rsidRDefault="00AB22DA" w:rsidP="002916E0">
      <w:pPr>
        <w:numPr>
          <w:ilvl w:val="1"/>
          <w:numId w:val="52"/>
        </w:numPr>
        <w:suppressAutoHyphens w:val="0"/>
        <w:spacing w:after="240" w:line="276" w:lineRule="auto"/>
        <w:jc w:val="both"/>
        <w:rPr>
          <w:rFonts w:ascii="Calibri" w:hAnsi="Calibri"/>
          <w:szCs w:val="22"/>
        </w:rPr>
      </w:pPr>
      <w:r>
        <w:rPr>
          <w:rFonts w:ascii="Calibri" w:hAnsi="Calibri"/>
          <w:szCs w:val="22"/>
        </w:rPr>
        <w:lastRenderedPageBreak/>
        <w:t>Po dobu sjednané záruční doby odpovídá Zhotovitel za bezvadný provoz a fungování Díla a všech jeho části.</w:t>
      </w:r>
      <w:r w:rsidR="00BD2C4D">
        <w:rPr>
          <w:rFonts w:ascii="Calibri" w:hAnsi="Calibri"/>
          <w:szCs w:val="22"/>
        </w:rPr>
        <w:t xml:space="preserve"> Veškeré opravy budou po dobu záruky bez dalších nákladů pro Objednatele.</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hAnsi="Calibri"/>
          <w:szCs w:val="22"/>
        </w:rPr>
        <w:t>Záruční</w:t>
      </w:r>
      <w:r>
        <w:rPr>
          <w:rFonts w:ascii="Calibri" w:eastAsia="Calibri" w:hAnsi="Calibri"/>
          <w:szCs w:val="22"/>
          <w:lang w:eastAsia="en-US"/>
        </w:rPr>
        <w:t xml:space="preserve"> doba začíná plynout dnem následujícím po úplném předá</w:t>
      </w:r>
      <w:r w:rsidR="00BD2C4D">
        <w:rPr>
          <w:rFonts w:ascii="Calibri" w:eastAsia="Calibri" w:hAnsi="Calibri"/>
          <w:szCs w:val="22"/>
          <w:lang w:eastAsia="en-US"/>
        </w:rPr>
        <w:t xml:space="preserve">ní a převzetí Díla Objednatelem a </w:t>
      </w:r>
      <w:r w:rsidR="005A57F3">
        <w:rPr>
          <w:rFonts w:ascii="Calibri" w:eastAsia="Calibri" w:hAnsi="Calibri"/>
          <w:szCs w:val="22"/>
          <w:lang w:eastAsia="en-US"/>
        </w:rPr>
        <w:t>uvedení do systému do produktivního provozu.</w:t>
      </w:r>
    </w:p>
    <w:p w:rsidR="00D108C3" w:rsidRPr="00C642E4" w:rsidRDefault="00AB22DA" w:rsidP="00D108C3">
      <w:pPr>
        <w:numPr>
          <w:ilvl w:val="1"/>
          <w:numId w:val="52"/>
        </w:numPr>
        <w:suppressAutoHyphens w:val="0"/>
        <w:spacing w:after="240" w:line="276" w:lineRule="auto"/>
        <w:jc w:val="both"/>
        <w:rPr>
          <w:rFonts w:asciiTheme="minorHAnsi" w:eastAsia="Calibri" w:hAnsiTheme="minorHAnsi"/>
          <w:szCs w:val="22"/>
          <w:lang w:eastAsia="en-US"/>
        </w:rPr>
      </w:pPr>
      <w:bookmarkStart w:id="43" w:name="_Ref330903884"/>
      <w:r w:rsidRPr="00C642E4">
        <w:rPr>
          <w:rFonts w:asciiTheme="minorHAnsi" w:hAnsiTheme="minorHAnsi"/>
          <w:szCs w:val="22"/>
        </w:rPr>
        <w:t>Nedohodnou</w:t>
      </w:r>
      <w:r w:rsidRPr="00C642E4">
        <w:rPr>
          <w:rFonts w:asciiTheme="minorHAnsi" w:eastAsia="Calibri" w:hAnsiTheme="minorHAnsi"/>
          <w:szCs w:val="22"/>
          <w:lang w:eastAsia="en-US"/>
        </w:rPr>
        <w:t xml:space="preserve">-li se smluvní strany jinak, vady Díla oznámené Objednatelem na adresu, e-mail nebo </w:t>
      </w:r>
      <w:proofErr w:type="spellStart"/>
      <w:r w:rsidRPr="00C642E4">
        <w:rPr>
          <w:rFonts w:asciiTheme="minorHAnsi" w:eastAsia="Calibri" w:hAnsiTheme="minorHAnsi"/>
          <w:szCs w:val="22"/>
          <w:lang w:eastAsia="en-US"/>
        </w:rPr>
        <w:t>ServiceDesk</w:t>
      </w:r>
      <w:proofErr w:type="spellEnd"/>
      <w:r w:rsidR="00D108C3" w:rsidRPr="00C642E4">
        <w:rPr>
          <w:rFonts w:asciiTheme="minorHAnsi" w:eastAsia="Calibri" w:hAnsiTheme="minorHAnsi"/>
          <w:szCs w:val="22"/>
          <w:lang w:eastAsia="en-US"/>
        </w:rPr>
        <w:t xml:space="preserve"> uvedené v </w:t>
      </w:r>
      <w:r w:rsidR="00D108C3" w:rsidRPr="00C642E4">
        <w:rPr>
          <w:rFonts w:asciiTheme="minorHAnsi" w:eastAsia="Calibri" w:hAnsiTheme="minorHAnsi"/>
          <w:b/>
          <w:szCs w:val="22"/>
          <w:lang w:eastAsia="en-US"/>
        </w:rPr>
        <w:t>příloze č. 5</w:t>
      </w:r>
      <w:r w:rsidR="00D108C3" w:rsidRPr="00C642E4">
        <w:rPr>
          <w:rFonts w:asciiTheme="minorHAnsi" w:eastAsia="Calibri" w:hAnsiTheme="minorHAnsi"/>
          <w:szCs w:val="22"/>
          <w:lang w:eastAsia="en-US"/>
        </w:rPr>
        <w:t xml:space="preserve"> této Smlouvy </w:t>
      </w:r>
      <w:r w:rsidRPr="00C642E4">
        <w:rPr>
          <w:rFonts w:asciiTheme="minorHAnsi" w:eastAsia="Calibri" w:hAnsiTheme="minorHAnsi"/>
          <w:szCs w:val="22"/>
          <w:lang w:eastAsia="en-US"/>
        </w:rPr>
        <w:t xml:space="preserve">v rámci poskytnuté záruky za jakost se Zhotovitel zavazuje odstranit s ohledem na jejich povahu ve lhůtách uvedených v čl. </w:t>
      </w:r>
      <w:r w:rsidR="000A5C4C" w:rsidRPr="00C642E4">
        <w:rPr>
          <w:rFonts w:asciiTheme="minorHAnsi" w:hAnsiTheme="minorHAnsi"/>
        </w:rPr>
        <w:fldChar w:fldCharType="begin"/>
      </w:r>
      <w:r w:rsidR="000A5C4C" w:rsidRPr="00C642E4">
        <w:rPr>
          <w:rFonts w:asciiTheme="minorHAnsi" w:hAnsiTheme="minorHAnsi"/>
        </w:rPr>
        <w:instrText xml:space="preserve"> REF _Ref330885857 \r \h  \* MERGEFORMAT </w:instrText>
      </w:r>
      <w:r w:rsidR="000A5C4C" w:rsidRPr="00C642E4">
        <w:rPr>
          <w:rFonts w:asciiTheme="minorHAnsi" w:hAnsiTheme="minorHAnsi"/>
        </w:rPr>
      </w:r>
      <w:r w:rsidR="000A5C4C" w:rsidRPr="00C642E4">
        <w:rPr>
          <w:rFonts w:asciiTheme="minorHAnsi" w:hAnsiTheme="minorHAnsi"/>
        </w:rPr>
        <w:fldChar w:fldCharType="separate"/>
      </w:r>
      <w:r w:rsidR="00F567E3">
        <w:rPr>
          <w:rFonts w:asciiTheme="minorHAnsi" w:hAnsiTheme="minorHAnsi"/>
        </w:rPr>
        <w:t>X</w:t>
      </w:r>
      <w:r w:rsidR="000A5C4C" w:rsidRPr="00C642E4">
        <w:rPr>
          <w:rFonts w:asciiTheme="minorHAnsi" w:hAnsiTheme="minorHAnsi"/>
        </w:rPr>
        <w:fldChar w:fldCharType="end"/>
      </w:r>
      <w:r w:rsidRPr="00C642E4">
        <w:rPr>
          <w:rFonts w:asciiTheme="minorHAnsi" w:eastAsia="Calibri" w:hAnsiTheme="minorHAnsi"/>
          <w:szCs w:val="22"/>
          <w:lang w:eastAsia="en-US"/>
        </w:rPr>
        <w:t>. této Smlouvy. Zhotovitel je povinen za stejných podmínek jako reklamované vady odstraňovat rovněž všechny ostatní vady, jež po dobu záruční doby vzniknou na Díle a které mu budou oznámeny Objednatelem, a to bez ohledu na to, zda za tyto vady zodpovídá, či nikoliv.</w:t>
      </w:r>
      <w:bookmarkEnd w:id="43"/>
    </w:p>
    <w:p w:rsidR="0013508B" w:rsidRPr="00D108C3" w:rsidRDefault="00AB22DA" w:rsidP="00D108C3">
      <w:pPr>
        <w:numPr>
          <w:ilvl w:val="1"/>
          <w:numId w:val="52"/>
        </w:numPr>
        <w:suppressAutoHyphens w:val="0"/>
        <w:spacing w:after="240" w:line="276" w:lineRule="auto"/>
        <w:jc w:val="both"/>
        <w:rPr>
          <w:rFonts w:ascii="Calibri" w:eastAsia="Calibri" w:hAnsi="Calibri"/>
          <w:szCs w:val="22"/>
          <w:lang w:eastAsia="en-US"/>
        </w:rPr>
      </w:pPr>
      <w:r w:rsidRPr="00D108C3">
        <w:rPr>
          <w:rFonts w:ascii="Calibri" w:eastAsia="Calibri" w:hAnsi="Calibri"/>
          <w:szCs w:val="22"/>
          <w:lang w:eastAsia="en-US"/>
        </w:rPr>
        <w:t>Bude-li v průběhu odstraňování vady prokázáno, že za vznik vady oznámené Objednatelem dle tohoto ustanovení neodpovídá Zhotovitel v rámci poskytnuté záruky za jakost, pak budou náklady na odstranění oznámené vady Díla uhrazeny Zhotoviteli Objednatelem na základě daňového dokladu vystaveného Zhotovitelem</w:t>
      </w:r>
      <w:ins w:id="44" w:author="Dvořáková" w:date="2015-03-13T15:29:00Z">
        <w:r w:rsidR="008F0E69">
          <w:rPr>
            <w:rFonts w:ascii="Calibri" w:eastAsia="Calibri" w:hAnsi="Calibri"/>
            <w:szCs w:val="22"/>
            <w:lang w:eastAsia="en-US"/>
          </w:rPr>
          <w:t xml:space="preserve"> na základě odsouhlasené cenové nabídky Zhotovitele. </w:t>
        </w:r>
      </w:ins>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bookmarkStart w:id="45" w:name="_Ref330885857"/>
    </w:p>
    <w:bookmarkEnd w:id="45"/>
    <w:p w:rsidR="0013508B" w:rsidRPr="003D1F5A" w:rsidRDefault="00AB22DA" w:rsidP="00C57B98">
      <w:pPr>
        <w:suppressAutoHyphens w:val="0"/>
        <w:spacing w:after="120" w:line="276" w:lineRule="auto"/>
        <w:ind w:left="567" w:hanging="567"/>
        <w:jc w:val="center"/>
        <w:outlineLvl w:val="0"/>
        <w:rPr>
          <w:rFonts w:ascii="Calibri" w:eastAsia="Calibri" w:hAnsi="Calibri"/>
          <w:b/>
          <w:bCs/>
          <w:szCs w:val="22"/>
          <w:lang w:eastAsia="en-US"/>
        </w:rPr>
      </w:pPr>
      <w:r w:rsidRPr="003D1F5A">
        <w:rPr>
          <w:rFonts w:ascii="Calibri" w:eastAsia="Calibri" w:hAnsi="Calibri"/>
          <w:b/>
          <w:bCs/>
          <w:szCs w:val="22"/>
          <w:lang w:eastAsia="en-US"/>
        </w:rPr>
        <w:t>Reakční doba a doba odstranění vad díla</w:t>
      </w:r>
    </w:p>
    <w:p w:rsidR="0013508B" w:rsidRPr="007707DA" w:rsidRDefault="00AB22DA" w:rsidP="002916E0">
      <w:pPr>
        <w:numPr>
          <w:ilvl w:val="1"/>
          <w:numId w:val="52"/>
        </w:numPr>
        <w:suppressAutoHyphens w:val="0"/>
        <w:spacing w:after="240" w:line="276" w:lineRule="auto"/>
        <w:jc w:val="both"/>
        <w:rPr>
          <w:rFonts w:ascii="Calibri" w:hAnsi="Calibri"/>
          <w:szCs w:val="22"/>
        </w:rPr>
      </w:pPr>
      <w:bookmarkStart w:id="46" w:name="_Ref330906612"/>
      <w:r w:rsidRPr="007707DA">
        <w:rPr>
          <w:rFonts w:ascii="Calibri" w:hAnsi="Calibri"/>
          <w:szCs w:val="22"/>
        </w:rPr>
        <w:t>Zhotovitel se na základě této Smlouvy zavazuje při řešení záručních vad oznámených Objednatelem dodržovat následující reakční dobu</w:t>
      </w:r>
      <w:bookmarkEnd w:id="46"/>
      <w:r w:rsidR="007707DA" w:rsidRPr="007707DA">
        <w:rPr>
          <w:rFonts w:ascii="Calibri" w:hAnsi="Calibri"/>
          <w:szCs w:val="22"/>
        </w:rPr>
        <w:t>:</w:t>
      </w:r>
    </w:p>
    <w:p w:rsidR="0013508B" w:rsidRPr="007707DA" w:rsidRDefault="007707DA" w:rsidP="002916E0">
      <w:pPr>
        <w:numPr>
          <w:ilvl w:val="2"/>
          <w:numId w:val="52"/>
        </w:numPr>
        <w:suppressAutoHyphens w:val="0"/>
        <w:spacing w:after="240" w:line="276" w:lineRule="auto"/>
        <w:ind w:left="851" w:hanging="284"/>
        <w:jc w:val="both"/>
        <w:rPr>
          <w:rFonts w:ascii="Calibri" w:hAnsi="Calibri"/>
          <w:szCs w:val="22"/>
        </w:rPr>
      </w:pPr>
      <w:r w:rsidRPr="00D50C7C">
        <w:rPr>
          <w:rFonts w:ascii="Calibri" w:hAnsi="Calibri"/>
          <w:b/>
          <w:szCs w:val="22"/>
        </w:rPr>
        <w:t>24 hod</w:t>
      </w:r>
      <w:r w:rsidRPr="007707DA">
        <w:rPr>
          <w:rFonts w:ascii="Calibri" w:hAnsi="Calibri"/>
          <w:szCs w:val="22"/>
        </w:rPr>
        <w:t xml:space="preserve"> </w:t>
      </w:r>
      <w:r w:rsidR="00AB22DA" w:rsidRPr="007707DA">
        <w:rPr>
          <w:rFonts w:ascii="Calibri" w:hAnsi="Calibri"/>
          <w:szCs w:val="22"/>
        </w:rPr>
        <w:t>od</w:t>
      </w:r>
      <w:r w:rsidR="00D108C3">
        <w:rPr>
          <w:rFonts w:ascii="Calibri" w:hAnsi="Calibri"/>
          <w:szCs w:val="22"/>
        </w:rPr>
        <w:t xml:space="preserve"> potvrzení</w:t>
      </w:r>
      <w:r w:rsidR="00AB22DA" w:rsidRPr="007707DA">
        <w:rPr>
          <w:rFonts w:ascii="Calibri" w:hAnsi="Calibri"/>
          <w:szCs w:val="22"/>
        </w:rPr>
        <w:t xml:space="preserve"> </w:t>
      </w:r>
      <w:r w:rsidR="003D1F5A">
        <w:rPr>
          <w:rFonts w:ascii="Calibri" w:hAnsi="Calibri"/>
          <w:szCs w:val="22"/>
        </w:rPr>
        <w:t xml:space="preserve">o přijetí </w:t>
      </w:r>
      <w:r w:rsidR="00AB22DA" w:rsidRPr="007707DA">
        <w:rPr>
          <w:rFonts w:ascii="Calibri" w:hAnsi="Calibri"/>
          <w:szCs w:val="22"/>
        </w:rPr>
        <w:t xml:space="preserve">oznámení </w:t>
      </w:r>
      <w:r w:rsidR="003D1F5A">
        <w:rPr>
          <w:rFonts w:ascii="Calibri" w:hAnsi="Calibri"/>
          <w:szCs w:val="22"/>
        </w:rPr>
        <w:t>incidentu/</w:t>
      </w:r>
      <w:r w:rsidR="00AB22DA" w:rsidRPr="007707DA">
        <w:rPr>
          <w:rFonts w:ascii="Calibri" w:hAnsi="Calibri"/>
          <w:szCs w:val="22"/>
        </w:rPr>
        <w:t>vady kategorie A</w:t>
      </w:r>
      <w:r w:rsidR="003D1F5A">
        <w:rPr>
          <w:rFonts w:ascii="Calibri" w:hAnsi="Calibri"/>
          <w:szCs w:val="22"/>
        </w:rPr>
        <w:t xml:space="preserve"> ze strany Zhotovitele</w:t>
      </w:r>
      <w:r w:rsidR="00AB22DA" w:rsidRPr="007707DA">
        <w:rPr>
          <w:rFonts w:ascii="Calibri" w:hAnsi="Calibri"/>
          <w:szCs w:val="22"/>
        </w:rPr>
        <w:t>;</w:t>
      </w:r>
    </w:p>
    <w:p w:rsidR="0013508B" w:rsidRPr="007707DA" w:rsidRDefault="007707DA" w:rsidP="002916E0">
      <w:pPr>
        <w:numPr>
          <w:ilvl w:val="2"/>
          <w:numId w:val="52"/>
        </w:numPr>
        <w:suppressAutoHyphens w:val="0"/>
        <w:spacing w:after="240" w:line="276" w:lineRule="auto"/>
        <w:ind w:left="851" w:hanging="284"/>
        <w:jc w:val="both"/>
        <w:rPr>
          <w:rFonts w:ascii="Calibri" w:hAnsi="Calibri"/>
          <w:szCs w:val="22"/>
        </w:rPr>
      </w:pPr>
      <w:r w:rsidRPr="00D50C7C">
        <w:rPr>
          <w:rFonts w:ascii="Calibri" w:hAnsi="Calibri"/>
          <w:b/>
          <w:szCs w:val="22"/>
        </w:rPr>
        <w:t>Následující pracovní den</w:t>
      </w:r>
      <w:r w:rsidRPr="007707DA">
        <w:rPr>
          <w:rFonts w:ascii="Calibri" w:hAnsi="Calibri"/>
          <w:szCs w:val="22"/>
        </w:rPr>
        <w:t xml:space="preserve"> </w:t>
      </w:r>
      <w:r w:rsidR="00AB22DA" w:rsidRPr="007707DA">
        <w:rPr>
          <w:rFonts w:ascii="Calibri" w:hAnsi="Calibri"/>
          <w:szCs w:val="22"/>
        </w:rPr>
        <w:t xml:space="preserve">od </w:t>
      </w:r>
      <w:r w:rsidR="003D1F5A">
        <w:rPr>
          <w:rFonts w:ascii="Calibri" w:hAnsi="Calibri"/>
          <w:szCs w:val="22"/>
        </w:rPr>
        <w:t>potvrzení</w:t>
      </w:r>
      <w:r w:rsidR="003D1F5A" w:rsidRPr="007707DA">
        <w:rPr>
          <w:rFonts w:ascii="Calibri" w:hAnsi="Calibri"/>
          <w:szCs w:val="22"/>
        </w:rPr>
        <w:t xml:space="preserve"> </w:t>
      </w:r>
      <w:r w:rsidR="003D1F5A">
        <w:rPr>
          <w:rFonts w:ascii="Calibri" w:hAnsi="Calibri"/>
          <w:szCs w:val="22"/>
        </w:rPr>
        <w:t xml:space="preserve">o přijetí </w:t>
      </w:r>
      <w:r w:rsidR="003D1F5A" w:rsidRPr="007707DA">
        <w:rPr>
          <w:rFonts w:ascii="Calibri" w:hAnsi="Calibri"/>
          <w:szCs w:val="22"/>
        </w:rPr>
        <w:t xml:space="preserve">oznámení </w:t>
      </w:r>
      <w:r w:rsidR="003D1F5A">
        <w:rPr>
          <w:rFonts w:ascii="Calibri" w:hAnsi="Calibri"/>
          <w:szCs w:val="22"/>
        </w:rPr>
        <w:t>incidentu/</w:t>
      </w:r>
      <w:r w:rsidR="003D1F5A" w:rsidRPr="007707DA">
        <w:rPr>
          <w:rFonts w:ascii="Calibri" w:hAnsi="Calibri"/>
          <w:szCs w:val="22"/>
        </w:rPr>
        <w:t xml:space="preserve">vady kategorie </w:t>
      </w:r>
      <w:r w:rsidR="003D1F5A">
        <w:rPr>
          <w:rFonts w:ascii="Calibri" w:hAnsi="Calibri"/>
          <w:szCs w:val="22"/>
        </w:rPr>
        <w:t>B ze strany Zhotovitele</w:t>
      </w:r>
      <w:r w:rsidR="00AB22DA" w:rsidRPr="007707DA">
        <w:rPr>
          <w:rFonts w:ascii="Calibri" w:hAnsi="Calibri"/>
          <w:szCs w:val="22"/>
        </w:rPr>
        <w:t>;</w:t>
      </w:r>
    </w:p>
    <w:p w:rsidR="0013508B" w:rsidRPr="007707DA" w:rsidRDefault="007707DA" w:rsidP="002916E0">
      <w:pPr>
        <w:numPr>
          <w:ilvl w:val="2"/>
          <w:numId w:val="52"/>
        </w:numPr>
        <w:suppressAutoHyphens w:val="0"/>
        <w:spacing w:after="240" w:line="276" w:lineRule="auto"/>
        <w:ind w:left="851" w:hanging="284"/>
        <w:jc w:val="both"/>
        <w:rPr>
          <w:rFonts w:ascii="Calibri" w:hAnsi="Calibri"/>
          <w:szCs w:val="22"/>
        </w:rPr>
      </w:pPr>
      <w:r w:rsidRPr="00D50C7C">
        <w:rPr>
          <w:rFonts w:ascii="Calibri" w:hAnsi="Calibri"/>
          <w:b/>
          <w:szCs w:val="22"/>
        </w:rPr>
        <w:t>2 pracovní dny</w:t>
      </w:r>
      <w:r w:rsidRPr="007707DA">
        <w:rPr>
          <w:rFonts w:ascii="Calibri" w:hAnsi="Calibri"/>
          <w:szCs w:val="22"/>
        </w:rPr>
        <w:t xml:space="preserve"> od</w:t>
      </w:r>
      <w:r w:rsidR="003D1F5A">
        <w:rPr>
          <w:rFonts w:ascii="Calibri" w:hAnsi="Calibri"/>
          <w:szCs w:val="22"/>
        </w:rPr>
        <w:t xml:space="preserve"> potvrzení</w:t>
      </w:r>
      <w:r w:rsidR="003D1F5A" w:rsidRPr="007707DA">
        <w:rPr>
          <w:rFonts w:ascii="Calibri" w:hAnsi="Calibri"/>
          <w:szCs w:val="22"/>
        </w:rPr>
        <w:t xml:space="preserve"> </w:t>
      </w:r>
      <w:r w:rsidR="003D1F5A">
        <w:rPr>
          <w:rFonts w:ascii="Calibri" w:hAnsi="Calibri"/>
          <w:szCs w:val="22"/>
        </w:rPr>
        <w:t xml:space="preserve">o přijetí </w:t>
      </w:r>
      <w:r w:rsidR="003D1F5A" w:rsidRPr="007707DA">
        <w:rPr>
          <w:rFonts w:ascii="Calibri" w:hAnsi="Calibri"/>
          <w:szCs w:val="22"/>
        </w:rPr>
        <w:t xml:space="preserve">oznámení </w:t>
      </w:r>
      <w:r w:rsidR="003D1F5A">
        <w:rPr>
          <w:rFonts w:ascii="Calibri" w:hAnsi="Calibri"/>
          <w:szCs w:val="22"/>
        </w:rPr>
        <w:t>incidentu/</w:t>
      </w:r>
      <w:r w:rsidR="003D1F5A" w:rsidRPr="007707DA">
        <w:rPr>
          <w:rFonts w:ascii="Calibri" w:hAnsi="Calibri"/>
          <w:szCs w:val="22"/>
        </w:rPr>
        <w:t xml:space="preserve">vady kategorie </w:t>
      </w:r>
      <w:r w:rsidR="003D1F5A">
        <w:rPr>
          <w:rFonts w:ascii="Calibri" w:hAnsi="Calibri"/>
          <w:szCs w:val="22"/>
        </w:rPr>
        <w:t>C ze strany Zhotovitele</w:t>
      </w:r>
      <w:r w:rsidR="00AB22DA" w:rsidRPr="007707DA">
        <w:rPr>
          <w:rFonts w:ascii="Calibri" w:hAnsi="Calibri"/>
          <w:szCs w:val="22"/>
        </w:rPr>
        <w:t>.</w:t>
      </w:r>
    </w:p>
    <w:p w:rsidR="0013508B" w:rsidRPr="007707DA" w:rsidRDefault="00AB22DA" w:rsidP="002916E0">
      <w:pPr>
        <w:numPr>
          <w:ilvl w:val="1"/>
          <w:numId w:val="52"/>
        </w:numPr>
        <w:suppressAutoHyphens w:val="0"/>
        <w:spacing w:after="240" w:line="276" w:lineRule="auto"/>
        <w:jc w:val="both"/>
        <w:rPr>
          <w:rFonts w:ascii="Calibri" w:eastAsia="Calibri" w:hAnsi="Calibri"/>
          <w:szCs w:val="22"/>
          <w:lang w:eastAsia="en-US"/>
        </w:rPr>
      </w:pPr>
      <w:r w:rsidRPr="007707DA">
        <w:rPr>
          <w:rFonts w:ascii="Calibri" w:eastAsia="Calibri" w:hAnsi="Calibri"/>
          <w:szCs w:val="22"/>
          <w:lang w:eastAsia="en-US"/>
        </w:rPr>
        <w:t xml:space="preserve">O </w:t>
      </w:r>
      <w:r w:rsidRPr="007707DA">
        <w:rPr>
          <w:rFonts w:ascii="Calibri" w:hAnsi="Calibri"/>
          <w:szCs w:val="22"/>
        </w:rPr>
        <w:t>povaze</w:t>
      </w:r>
      <w:r w:rsidRPr="007707DA">
        <w:rPr>
          <w:rFonts w:ascii="Calibri" w:eastAsia="Calibri" w:hAnsi="Calibri"/>
          <w:szCs w:val="22"/>
          <w:lang w:eastAsia="en-US"/>
        </w:rPr>
        <w:t xml:space="preserve"> oznámené vady a jejího zařazení do příslušné kategorie rozhoduje Objednatel, který kategorii vady uvede v oznámení dle ustanovení čl. </w:t>
      </w:r>
      <w:r w:rsidR="000A5C4C">
        <w:fldChar w:fldCharType="begin"/>
      </w:r>
      <w:r w:rsidR="000A5C4C">
        <w:instrText xml:space="preserve"> REF _Ref330885843 \r \h  \* MERGEFORMAT </w:instrText>
      </w:r>
      <w:r w:rsidR="000A5C4C">
        <w:fldChar w:fldCharType="separate"/>
      </w:r>
      <w:r w:rsidR="00F567E3" w:rsidRPr="00F567E3">
        <w:rPr>
          <w:rFonts w:ascii="Calibri" w:eastAsia="Calibri" w:hAnsi="Calibri"/>
          <w:szCs w:val="22"/>
          <w:lang w:eastAsia="en-US"/>
        </w:rPr>
        <w:t>IX</w:t>
      </w:r>
      <w:r w:rsidR="000A5C4C">
        <w:fldChar w:fldCharType="end"/>
      </w:r>
      <w:r w:rsidRPr="007707DA">
        <w:rPr>
          <w:rFonts w:ascii="Calibri" w:eastAsia="Calibri" w:hAnsi="Calibri"/>
          <w:szCs w:val="22"/>
          <w:lang w:eastAsia="en-US"/>
        </w:rPr>
        <w:t xml:space="preserve"> odst. </w:t>
      </w:r>
      <w:r w:rsidR="00D108C3">
        <w:rPr>
          <w:rFonts w:ascii="Calibri" w:eastAsia="Calibri" w:hAnsi="Calibri"/>
          <w:szCs w:val="22"/>
          <w:lang w:eastAsia="en-US"/>
        </w:rPr>
        <w:t>9.6</w:t>
      </w:r>
      <w:r w:rsidRPr="007707DA">
        <w:rPr>
          <w:rFonts w:ascii="Calibri" w:eastAsia="Calibri" w:hAnsi="Calibri"/>
          <w:szCs w:val="22"/>
          <w:lang w:eastAsia="en-US"/>
        </w:rPr>
        <w:t xml:space="preserve"> této Smlouvy.</w:t>
      </w:r>
    </w:p>
    <w:p w:rsidR="0013508B" w:rsidRPr="00A55572" w:rsidRDefault="00AB22DA" w:rsidP="002916E0">
      <w:pPr>
        <w:numPr>
          <w:ilvl w:val="1"/>
          <w:numId w:val="52"/>
        </w:numPr>
        <w:suppressAutoHyphens w:val="0"/>
        <w:spacing w:after="240" w:line="276" w:lineRule="auto"/>
        <w:jc w:val="both"/>
        <w:rPr>
          <w:rFonts w:ascii="Calibri" w:eastAsia="Calibri" w:hAnsi="Calibri"/>
          <w:szCs w:val="22"/>
          <w:lang w:eastAsia="en-US"/>
        </w:rPr>
      </w:pPr>
      <w:r w:rsidRPr="00A55572">
        <w:rPr>
          <w:rFonts w:ascii="Calibri" w:hAnsi="Calibri"/>
          <w:szCs w:val="22"/>
        </w:rPr>
        <w:t>Zhotovitel</w:t>
      </w:r>
      <w:r w:rsidRPr="00A55572">
        <w:rPr>
          <w:rFonts w:ascii="Calibri" w:eastAsia="Calibri" w:hAnsi="Calibri"/>
          <w:szCs w:val="22"/>
          <w:lang w:eastAsia="en-US"/>
        </w:rPr>
        <w:t xml:space="preserve"> se zavazuje vždy po přijetí oznámení dle ustanovení čl. </w:t>
      </w:r>
      <w:r w:rsidR="000A5C4C">
        <w:fldChar w:fldCharType="begin"/>
      </w:r>
      <w:r w:rsidR="000A5C4C">
        <w:instrText xml:space="preserve"> REF _Ref330885843 \r \h  \* MERGEFORMAT </w:instrText>
      </w:r>
      <w:r w:rsidR="000A5C4C">
        <w:fldChar w:fldCharType="separate"/>
      </w:r>
      <w:r w:rsidR="00F567E3" w:rsidRPr="00F567E3">
        <w:rPr>
          <w:rFonts w:ascii="Calibri" w:eastAsia="Calibri" w:hAnsi="Calibri"/>
          <w:szCs w:val="22"/>
          <w:lang w:eastAsia="en-US"/>
        </w:rPr>
        <w:t>IX</w:t>
      </w:r>
      <w:r w:rsidR="000A5C4C">
        <w:fldChar w:fldCharType="end"/>
      </w:r>
      <w:r w:rsidRPr="00A55572">
        <w:rPr>
          <w:rFonts w:ascii="Calibri" w:eastAsia="Calibri" w:hAnsi="Calibri"/>
          <w:szCs w:val="22"/>
          <w:lang w:eastAsia="en-US"/>
        </w:rPr>
        <w:t xml:space="preserve"> odst.</w:t>
      </w:r>
      <w:r w:rsidR="00D50C7C">
        <w:rPr>
          <w:rFonts w:ascii="Calibri" w:eastAsia="Calibri" w:hAnsi="Calibri"/>
          <w:szCs w:val="22"/>
          <w:lang w:eastAsia="en-US"/>
        </w:rPr>
        <w:t xml:space="preserve"> 9.6</w:t>
      </w:r>
      <w:r w:rsidRPr="00A55572">
        <w:rPr>
          <w:rFonts w:ascii="Calibri" w:eastAsia="Calibri" w:hAnsi="Calibri"/>
          <w:szCs w:val="22"/>
          <w:lang w:eastAsia="en-US"/>
        </w:rPr>
        <w:t xml:space="preserve"> této Smlouvy písemně potvrdit přijetí tohoto oznámení Objednateli a zároveň Objednateli sdělit osobu odpovědnou za odstranění oznámené vady spolu s jejími kontaktními údaji.</w:t>
      </w:r>
    </w:p>
    <w:p w:rsidR="0013508B" w:rsidRPr="007707DA" w:rsidRDefault="00AB22DA" w:rsidP="002916E0">
      <w:pPr>
        <w:numPr>
          <w:ilvl w:val="1"/>
          <w:numId w:val="52"/>
        </w:numPr>
        <w:suppressAutoHyphens w:val="0"/>
        <w:spacing w:after="240" w:line="276" w:lineRule="auto"/>
        <w:jc w:val="both"/>
        <w:rPr>
          <w:rFonts w:ascii="Calibri" w:eastAsia="Calibri" w:hAnsi="Calibri"/>
          <w:szCs w:val="22"/>
          <w:lang w:eastAsia="en-US"/>
        </w:rPr>
      </w:pPr>
      <w:r w:rsidRPr="00D50C7C">
        <w:rPr>
          <w:rFonts w:ascii="Calibri" w:eastAsia="Calibri" w:hAnsi="Calibri"/>
          <w:b/>
          <w:szCs w:val="22"/>
          <w:lang w:eastAsia="en-US"/>
        </w:rPr>
        <w:t xml:space="preserve">Reakční </w:t>
      </w:r>
      <w:r w:rsidRPr="00D50C7C">
        <w:rPr>
          <w:rFonts w:ascii="Calibri" w:hAnsi="Calibri"/>
          <w:b/>
          <w:szCs w:val="22"/>
        </w:rPr>
        <w:t>dobou</w:t>
      </w:r>
      <w:r w:rsidRPr="007707DA">
        <w:rPr>
          <w:rFonts w:ascii="Calibri" w:eastAsia="Calibri" w:hAnsi="Calibri"/>
          <w:szCs w:val="22"/>
          <w:lang w:eastAsia="en-US"/>
        </w:rPr>
        <w:t xml:space="preserve"> se pro účely této Smlouvy rozumí doba mezi okamžikem, kdy bude </w:t>
      </w:r>
      <w:r w:rsidR="007707DA" w:rsidRPr="007707DA">
        <w:rPr>
          <w:rFonts w:ascii="Calibri" w:hAnsi="Calibri"/>
          <w:szCs w:val="22"/>
        </w:rPr>
        <w:t xml:space="preserve">Zhotovitelem potvrzeno přijetí oznámení incidentu na e-mail Objednatele a okamžikem potvrzení zahájení řešení incidentu Poskytovatelem. </w:t>
      </w:r>
    </w:p>
    <w:p w:rsidR="0013508B" w:rsidRPr="007A0077"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47" w:name="_Ref330900344"/>
      <w:r w:rsidRPr="00D50C7C">
        <w:rPr>
          <w:rFonts w:ascii="Calibri" w:eastAsia="Calibri" w:hAnsi="Calibri"/>
          <w:b/>
          <w:szCs w:val="22"/>
          <w:lang w:eastAsia="en-US"/>
        </w:rPr>
        <w:t>Vadou kategorie A</w:t>
      </w:r>
      <w:r w:rsidRPr="007A0077">
        <w:rPr>
          <w:rFonts w:ascii="Calibri" w:eastAsia="Calibri" w:hAnsi="Calibri"/>
          <w:szCs w:val="22"/>
          <w:lang w:eastAsia="en-US"/>
        </w:rPr>
        <w:t xml:space="preserve"> se pro účely této Smlouvy rozumí situace, kdy </w:t>
      </w:r>
      <w:r w:rsidR="007A0077" w:rsidRPr="007A0077">
        <w:rPr>
          <w:rFonts w:ascii="Calibri" w:hAnsi="Calibri"/>
          <w:color w:val="000000"/>
          <w:szCs w:val="22"/>
        </w:rPr>
        <w:t xml:space="preserve">informační systém (dále jen „IS“) </w:t>
      </w:r>
      <w:r w:rsidRPr="007A0077">
        <w:rPr>
          <w:rFonts w:ascii="Calibri" w:hAnsi="Calibri"/>
          <w:color w:val="000000"/>
          <w:szCs w:val="22"/>
        </w:rPr>
        <w:t xml:space="preserve">nebo část IS není zcela funkční, neumožňuje práci uživatelů se systémem a nelze </w:t>
      </w:r>
      <w:r w:rsidR="005B09C2">
        <w:rPr>
          <w:rFonts w:ascii="Calibri" w:hAnsi="Calibri"/>
          <w:color w:val="000000"/>
          <w:szCs w:val="22"/>
        </w:rPr>
        <w:t>používat pro podporu procesů zdravotnických záchranných služeb</w:t>
      </w:r>
      <w:r w:rsidRPr="007A0077">
        <w:rPr>
          <w:rFonts w:ascii="Calibri" w:hAnsi="Calibri"/>
          <w:color w:val="000000"/>
          <w:szCs w:val="22"/>
        </w:rPr>
        <w:t xml:space="preserve">. Vztahuje se na případy, kdy je </w:t>
      </w:r>
      <w:r w:rsidRPr="007A0077">
        <w:rPr>
          <w:rFonts w:ascii="Calibri" w:hAnsi="Calibri"/>
          <w:color w:val="000000"/>
          <w:szCs w:val="22"/>
        </w:rPr>
        <w:lastRenderedPageBreak/>
        <w:t>systém zcela nefunkční z důvodů na straně IS nebo jeho části, na niž je poskytovatel povinen poskytovat servisní služby</w:t>
      </w:r>
      <w:r w:rsidRPr="007A0077">
        <w:rPr>
          <w:rFonts w:ascii="Calibri" w:eastAsia="Calibri" w:hAnsi="Calibri"/>
          <w:szCs w:val="22"/>
          <w:lang w:eastAsia="en-US"/>
        </w:rPr>
        <w:t>.</w:t>
      </w:r>
      <w:bookmarkEnd w:id="47"/>
    </w:p>
    <w:p w:rsidR="0013508B" w:rsidRPr="005B09C2"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48" w:name="_Ref330900351"/>
      <w:r w:rsidRPr="00D50C7C">
        <w:rPr>
          <w:rFonts w:ascii="Calibri" w:eastAsia="Calibri" w:hAnsi="Calibri"/>
          <w:b/>
          <w:szCs w:val="22"/>
          <w:lang w:eastAsia="en-US"/>
        </w:rPr>
        <w:t>Vadou kategorie B</w:t>
      </w:r>
      <w:r w:rsidRPr="005B09C2">
        <w:rPr>
          <w:rFonts w:ascii="Calibri" w:eastAsia="Calibri" w:hAnsi="Calibri"/>
          <w:szCs w:val="22"/>
          <w:lang w:eastAsia="en-US"/>
        </w:rPr>
        <w:t xml:space="preserve"> se pro účely této Smlouvy rozumí s</w:t>
      </w:r>
      <w:r w:rsidRPr="005B09C2">
        <w:rPr>
          <w:rFonts w:ascii="Calibri" w:hAnsi="Calibri"/>
          <w:color w:val="000000"/>
          <w:szCs w:val="22"/>
        </w:rPr>
        <w:t>ituace, kdy IS nebo část IS je částečně funkční, umožňuje částečné poskytování služeb, po přechodnou dobu se sníženým komfortem uživatelů, případně provizorním způsobem z důvodů na straně IS nebo jeho části, na niž je poskytovatel povinen poskytovat servisní služby.</w:t>
      </w:r>
      <w:bookmarkEnd w:id="48"/>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sidRPr="00D50C7C">
        <w:rPr>
          <w:rFonts w:ascii="Calibri" w:eastAsia="Calibri" w:hAnsi="Calibri"/>
          <w:b/>
          <w:szCs w:val="22"/>
          <w:lang w:eastAsia="en-US"/>
        </w:rPr>
        <w:t xml:space="preserve">Vadou </w:t>
      </w:r>
      <w:r w:rsidRPr="00D50C7C">
        <w:rPr>
          <w:rFonts w:ascii="Calibri" w:hAnsi="Calibri"/>
          <w:b/>
          <w:szCs w:val="22"/>
        </w:rPr>
        <w:t>kategorie C</w:t>
      </w:r>
      <w:r w:rsidRPr="005B09C2">
        <w:rPr>
          <w:rFonts w:ascii="Calibri" w:eastAsia="Calibri" w:hAnsi="Calibri"/>
          <w:szCs w:val="22"/>
          <w:lang w:eastAsia="en-US"/>
        </w:rPr>
        <w:t xml:space="preserve"> se pro účely této Smlouvy rozumí ostatní </w:t>
      </w:r>
      <w:r w:rsidR="00B24D62" w:rsidRPr="005B09C2">
        <w:rPr>
          <w:rFonts w:ascii="Calibri" w:hAnsi="Calibri"/>
          <w:color w:val="000000"/>
          <w:szCs w:val="22"/>
        </w:rPr>
        <w:t>n</w:t>
      </w:r>
      <w:r w:rsidRPr="005B09C2">
        <w:rPr>
          <w:rFonts w:ascii="Calibri" w:hAnsi="Calibri"/>
          <w:color w:val="000000"/>
          <w:szCs w:val="22"/>
        </w:rPr>
        <w:t>edostatky a vady drobného rozsahu, které nebrání užívání IS nebo jeho části, nicméně nejsou v souladu s předaným a dokumentovaným stavem IS nebo jeho části</w:t>
      </w:r>
      <w:r w:rsidRPr="005B09C2">
        <w:rPr>
          <w:rFonts w:ascii="Calibri" w:eastAsia="Calibri" w:hAnsi="Calibri"/>
          <w:szCs w:val="22"/>
          <w:lang w:eastAsia="en-US"/>
        </w:rPr>
        <w:t>.</w:t>
      </w:r>
    </w:p>
    <w:p w:rsidR="0013508B" w:rsidRPr="005B09C2"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49" w:name="_Ref330885993"/>
      <w:r w:rsidRPr="005B09C2">
        <w:rPr>
          <w:rFonts w:ascii="Calibri" w:hAnsi="Calibri"/>
          <w:szCs w:val="22"/>
        </w:rPr>
        <w:t>Zhotovitel</w:t>
      </w:r>
      <w:r w:rsidRPr="005B09C2">
        <w:rPr>
          <w:rFonts w:ascii="Calibri" w:eastAsia="Calibri" w:hAnsi="Calibri"/>
          <w:szCs w:val="22"/>
          <w:lang w:eastAsia="en-US"/>
        </w:rPr>
        <w:t xml:space="preserve"> je na základě této Smlouvy v rámci oznámených vad Díla povinen dodržovat následující </w:t>
      </w:r>
      <w:r w:rsidRPr="005B09C2">
        <w:rPr>
          <w:rFonts w:ascii="Calibri" w:hAnsi="Calibri"/>
          <w:szCs w:val="22"/>
        </w:rPr>
        <w:t>dobu</w:t>
      </w:r>
      <w:r w:rsidRPr="005B09C2">
        <w:rPr>
          <w:rFonts w:ascii="Calibri" w:eastAsia="Calibri" w:hAnsi="Calibri"/>
          <w:szCs w:val="22"/>
          <w:lang w:eastAsia="en-US"/>
        </w:rPr>
        <w:t xml:space="preserve"> odstranění vad:</w:t>
      </w:r>
      <w:bookmarkEnd w:id="49"/>
    </w:p>
    <w:p w:rsidR="0013508B" w:rsidRPr="005B09C2" w:rsidRDefault="005B09C2">
      <w:pPr>
        <w:numPr>
          <w:ilvl w:val="0"/>
          <w:numId w:val="23"/>
        </w:numPr>
        <w:tabs>
          <w:tab w:val="left" w:pos="851"/>
        </w:tabs>
        <w:suppressAutoHyphens w:val="0"/>
        <w:spacing w:after="240" w:line="276" w:lineRule="auto"/>
        <w:ind w:left="851" w:hanging="284"/>
        <w:jc w:val="both"/>
        <w:rPr>
          <w:rFonts w:ascii="Calibri" w:eastAsia="Calibri" w:hAnsi="Calibri"/>
          <w:szCs w:val="22"/>
          <w:lang w:eastAsia="en-US"/>
        </w:rPr>
      </w:pPr>
      <w:r w:rsidRPr="00D50C7C">
        <w:rPr>
          <w:rFonts w:ascii="Calibri" w:eastAsia="Calibri" w:hAnsi="Calibri"/>
          <w:b/>
          <w:szCs w:val="22"/>
          <w:lang w:eastAsia="en-US"/>
        </w:rPr>
        <w:t>2 kalendářní dny</w:t>
      </w:r>
      <w:r w:rsidR="00AB22DA" w:rsidRPr="005B09C2">
        <w:rPr>
          <w:rFonts w:ascii="Calibri" w:eastAsia="Calibri" w:hAnsi="Calibri"/>
          <w:szCs w:val="22"/>
          <w:lang w:eastAsia="en-US"/>
        </w:rPr>
        <w:t xml:space="preserve"> </w:t>
      </w:r>
      <w:r w:rsidR="00AB22DA" w:rsidRPr="0099613B">
        <w:rPr>
          <w:rFonts w:ascii="Calibri" w:hAnsi="Calibri"/>
          <w:szCs w:val="22"/>
        </w:rPr>
        <w:t xml:space="preserve">od oznámení vady </w:t>
      </w:r>
      <w:r w:rsidR="00AB22DA" w:rsidRPr="0099613B">
        <w:rPr>
          <w:rFonts w:ascii="Calibri" w:eastAsia="Calibri" w:hAnsi="Calibri"/>
          <w:szCs w:val="22"/>
          <w:lang w:eastAsia="en-US"/>
        </w:rPr>
        <w:t>pro odstranění vad</w:t>
      </w:r>
      <w:r w:rsidR="00AB22DA" w:rsidRPr="005B09C2">
        <w:rPr>
          <w:rFonts w:ascii="Calibri" w:eastAsia="Calibri" w:hAnsi="Calibri"/>
          <w:szCs w:val="22"/>
          <w:lang w:eastAsia="en-US"/>
        </w:rPr>
        <w:t xml:space="preserve"> kategorie A;</w:t>
      </w:r>
    </w:p>
    <w:p w:rsidR="0013508B" w:rsidRPr="005B09C2" w:rsidRDefault="005B09C2">
      <w:pPr>
        <w:numPr>
          <w:ilvl w:val="0"/>
          <w:numId w:val="23"/>
        </w:numPr>
        <w:tabs>
          <w:tab w:val="left" w:pos="851"/>
        </w:tabs>
        <w:suppressAutoHyphens w:val="0"/>
        <w:spacing w:after="240" w:line="276" w:lineRule="auto"/>
        <w:ind w:left="851" w:hanging="284"/>
        <w:jc w:val="both"/>
        <w:rPr>
          <w:rFonts w:ascii="Calibri" w:eastAsia="Calibri" w:hAnsi="Calibri"/>
          <w:szCs w:val="22"/>
          <w:lang w:eastAsia="en-US"/>
        </w:rPr>
      </w:pPr>
      <w:r w:rsidRPr="00D50C7C">
        <w:rPr>
          <w:rFonts w:ascii="Calibri" w:eastAsia="Calibri" w:hAnsi="Calibri"/>
          <w:b/>
          <w:szCs w:val="22"/>
          <w:lang w:eastAsia="en-US"/>
        </w:rPr>
        <w:t>4 pracovní dny</w:t>
      </w:r>
      <w:r w:rsidRPr="0099613B">
        <w:rPr>
          <w:rFonts w:ascii="Calibri" w:eastAsia="Calibri" w:hAnsi="Calibri"/>
          <w:szCs w:val="22"/>
          <w:lang w:eastAsia="en-US"/>
        </w:rPr>
        <w:t xml:space="preserve"> </w:t>
      </w:r>
      <w:r w:rsidR="00AB22DA" w:rsidRPr="0099613B">
        <w:rPr>
          <w:rFonts w:ascii="Calibri" w:hAnsi="Calibri"/>
          <w:szCs w:val="22"/>
        </w:rPr>
        <w:t xml:space="preserve">od oznámení vady </w:t>
      </w:r>
      <w:r w:rsidR="00AB22DA" w:rsidRPr="0099613B">
        <w:rPr>
          <w:rFonts w:ascii="Calibri" w:eastAsia="Calibri" w:hAnsi="Calibri"/>
          <w:szCs w:val="22"/>
          <w:lang w:eastAsia="en-US"/>
        </w:rPr>
        <w:t>pro</w:t>
      </w:r>
      <w:r w:rsidR="00AB22DA" w:rsidRPr="005B09C2">
        <w:rPr>
          <w:rFonts w:ascii="Calibri" w:eastAsia="Calibri" w:hAnsi="Calibri"/>
          <w:szCs w:val="22"/>
          <w:lang w:eastAsia="en-US"/>
        </w:rPr>
        <w:t xml:space="preserve"> odstranění vad kategorie B;</w:t>
      </w:r>
    </w:p>
    <w:p w:rsidR="0013508B" w:rsidRPr="005B09C2" w:rsidRDefault="00AB22DA">
      <w:pPr>
        <w:numPr>
          <w:ilvl w:val="0"/>
          <w:numId w:val="23"/>
        </w:numPr>
        <w:tabs>
          <w:tab w:val="left" w:pos="851"/>
        </w:tabs>
        <w:suppressAutoHyphens w:val="0"/>
        <w:spacing w:after="240" w:line="276" w:lineRule="auto"/>
        <w:ind w:left="851" w:hanging="284"/>
        <w:jc w:val="both"/>
        <w:rPr>
          <w:rFonts w:ascii="Calibri" w:eastAsia="Calibri" w:hAnsi="Calibri"/>
          <w:szCs w:val="22"/>
          <w:lang w:eastAsia="en-US"/>
        </w:rPr>
      </w:pPr>
      <w:r w:rsidRPr="005B09C2">
        <w:rPr>
          <w:rFonts w:ascii="Calibri" w:eastAsia="Calibri" w:hAnsi="Calibri"/>
          <w:szCs w:val="22"/>
          <w:lang w:eastAsia="en-US"/>
        </w:rPr>
        <w:t>pro odstranění vad kategorie C bude stanovena lhůta po dohodě mezi objednatelem a zhotovitelem.</w:t>
      </w:r>
    </w:p>
    <w:p w:rsidR="0013508B" w:rsidRPr="005B09C2"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50" w:name="_Ref330885978"/>
      <w:r w:rsidRPr="005B09C2">
        <w:rPr>
          <w:rFonts w:ascii="Calibri" w:eastAsia="Calibri" w:hAnsi="Calibri"/>
          <w:szCs w:val="22"/>
          <w:lang w:eastAsia="en-US"/>
        </w:rPr>
        <w:t xml:space="preserve">Odstraněním vady se pro účely této Smlouvy rozumí obnovení funkčnosti tak, že je možné užívání </w:t>
      </w:r>
      <w:r w:rsidRPr="005B09C2">
        <w:rPr>
          <w:rFonts w:ascii="Calibri" w:hAnsi="Calibri"/>
          <w:szCs w:val="22"/>
        </w:rPr>
        <w:t>produktu</w:t>
      </w:r>
      <w:r w:rsidRPr="005B09C2">
        <w:rPr>
          <w:rFonts w:ascii="Calibri" w:eastAsia="Calibri" w:hAnsi="Calibri"/>
          <w:szCs w:val="22"/>
          <w:lang w:eastAsia="en-US"/>
        </w:rPr>
        <w:t xml:space="preserve"> a/nebo systému a/nebo dat v původním rozsahu běžným či náhradním </w:t>
      </w:r>
      <w:r w:rsidRPr="005B09C2">
        <w:rPr>
          <w:rFonts w:ascii="Calibri" w:hAnsi="Calibri"/>
          <w:szCs w:val="22"/>
        </w:rPr>
        <w:t>způsobem</w:t>
      </w:r>
      <w:r w:rsidRPr="005B09C2">
        <w:rPr>
          <w:rFonts w:ascii="Calibri" w:eastAsia="Calibri" w:hAnsi="Calibri"/>
          <w:szCs w:val="22"/>
          <w:lang w:eastAsia="en-US"/>
        </w:rPr>
        <w:t>. V případě odstranění závady náhradním řešením je Zhotovitel povinen bezodkladně proškolit uživatele o náhradním způsobu užívání produktu a/nebo systému a/nebo dat.</w:t>
      </w:r>
      <w:bookmarkEnd w:id="50"/>
    </w:p>
    <w:p w:rsidR="0013508B" w:rsidRDefault="0013508B" w:rsidP="002916E0">
      <w:pPr>
        <w:keepNext/>
        <w:numPr>
          <w:ilvl w:val="0"/>
          <w:numId w:val="52"/>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keepNext/>
        <w:suppressAutoHyphens w:val="0"/>
        <w:spacing w:after="120" w:line="276" w:lineRule="auto"/>
        <w:ind w:left="567" w:hanging="567"/>
        <w:jc w:val="center"/>
        <w:outlineLvl w:val="0"/>
        <w:rPr>
          <w:rFonts w:ascii="Calibri" w:eastAsia="Calibri" w:hAnsi="Calibri"/>
          <w:b/>
          <w:bCs/>
          <w:szCs w:val="22"/>
          <w:lang w:eastAsia="en-US"/>
        </w:rPr>
      </w:pPr>
      <w:r>
        <w:rPr>
          <w:rFonts w:ascii="Calibri" w:eastAsia="Calibri" w:hAnsi="Calibri"/>
          <w:b/>
          <w:bCs/>
          <w:szCs w:val="22"/>
          <w:lang w:eastAsia="en-US"/>
        </w:rPr>
        <w:t>Smluvní pokuty</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bookmarkStart w:id="51" w:name="_Ref356929268"/>
      <w:bookmarkEnd w:id="27"/>
      <w:r>
        <w:rPr>
          <w:rFonts w:ascii="Calibri" w:hAnsi="Calibri"/>
          <w:szCs w:val="22"/>
        </w:rPr>
        <w:t>Zhotovitel</w:t>
      </w:r>
      <w:r>
        <w:rPr>
          <w:rFonts w:ascii="Calibri" w:eastAsia="Calibri" w:hAnsi="Calibri"/>
          <w:szCs w:val="22"/>
          <w:lang w:eastAsia="en-US"/>
        </w:rPr>
        <w:t xml:space="preserve"> je povinen na výzvu Objednatele zaplatit smluvní pokuty, které jsou sjednány pro případ následujících porušení povinností Zhotovitele sjednaných touto Smlouvou:</w:t>
      </w:r>
      <w:bookmarkEnd w:id="51"/>
    </w:p>
    <w:p w:rsidR="0099613B" w:rsidRDefault="00AB22DA" w:rsidP="0099613B">
      <w:pPr>
        <w:numPr>
          <w:ilvl w:val="0"/>
          <w:numId w:val="12"/>
        </w:numPr>
        <w:tabs>
          <w:tab w:val="left" w:pos="851"/>
        </w:tabs>
        <w:suppressAutoHyphens w:val="0"/>
        <w:spacing w:after="240" w:line="276" w:lineRule="auto"/>
        <w:ind w:left="851" w:hanging="284"/>
        <w:jc w:val="both"/>
        <w:rPr>
          <w:rFonts w:ascii="Calibri" w:hAnsi="Calibri"/>
        </w:rPr>
      </w:pPr>
      <w:r w:rsidRPr="0099613B">
        <w:rPr>
          <w:rFonts w:ascii="Calibri" w:hAnsi="Calibri"/>
        </w:rPr>
        <w:t>V případě prodlení s dodáním dokončeného a úplného díla nebo jeho prováděním v souladu s harmonogramem je zhotovitel povinen zaplatit objednateli smluvní pokutu ve výši 0,2 % z ceny díla za každý i započatý den prodlení</w:t>
      </w:r>
      <w:r w:rsidR="00D530EB">
        <w:rPr>
          <w:rFonts w:ascii="Calibri" w:eastAsia="Calibri" w:hAnsi="Calibri"/>
          <w:szCs w:val="22"/>
          <w:lang w:eastAsia="en-US"/>
        </w:rPr>
        <w:t>;</w:t>
      </w:r>
    </w:p>
    <w:p w:rsidR="00D530EB" w:rsidRPr="00850426" w:rsidRDefault="00D530EB" w:rsidP="0099613B">
      <w:pPr>
        <w:numPr>
          <w:ilvl w:val="0"/>
          <w:numId w:val="12"/>
        </w:numPr>
        <w:tabs>
          <w:tab w:val="left" w:pos="851"/>
        </w:tabs>
        <w:suppressAutoHyphens w:val="0"/>
        <w:spacing w:after="240" w:line="276" w:lineRule="auto"/>
        <w:ind w:left="851" w:hanging="284"/>
        <w:jc w:val="both"/>
        <w:rPr>
          <w:rFonts w:ascii="Calibri" w:hAnsi="Calibri"/>
        </w:rPr>
      </w:pPr>
      <w:bookmarkStart w:id="52" w:name="_GoBack"/>
      <w:r w:rsidRPr="00850426">
        <w:rPr>
          <w:rFonts w:ascii="Calibri" w:eastAsia="Calibri" w:hAnsi="Calibri"/>
          <w:szCs w:val="22"/>
          <w:lang w:eastAsia="en-US"/>
        </w:rPr>
        <w:t xml:space="preserve">v případě, že Zhotovitel nepředá </w:t>
      </w:r>
      <w:r w:rsidRPr="00850426">
        <w:rPr>
          <w:rFonts w:ascii="Calibri" w:hAnsi="Calibri"/>
        </w:rPr>
        <w:t>z důvodů spočívajících na jeho straně</w:t>
      </w:r>
      <w:r w:rsidRPr="00850426">
        <w:rPr>
          <w:rFonts w:ascii="Calibri" w:eastAsia="Calibri" w:hAnsi="Calibri"/>
          <w:szCs w:val="22"/>
          <w:lang w:eastAsia="en-US"/>
        </w:rPr>
        <w:t xml:space="preserve"> dokončené a úplné Dílo nebo jeho část Objednateli ve sjednaném termínu a Objednateli nebude z tohoto důvodu </w:t>
      </w:r>
      <w:r w:rsidRPr="00850426">
        <w:rPr>
          <w:rFonts w:ascii="Calibri" w:hAnsi="Calibri"/>
        </w:rPr>
        <w:t>přidělena dotace nebo její část</w:t>
      </w:r>
      <w:r w:rsidRPr="00850426">
        <w:rPr>
          <w:rFonts w:ascii="Calibri" w:eastAsia="Calibri" w:hAnsi="Calibri"/>
          <w:szCs w:val="22"/>
          <w:lang w:eastAsia="en-US"/>
        </w:rPr>
        <w:t>, je Objednatel oprávněn uplatnit a Zhotovitel povinen zaplatit škodu až do výše 85% z celkové ceny předmětu plnění specifikovaného Smlouvou o dílo v závislosti na konečném rozhodnutí poskytovatele dotace o krácení dotace;</w:t>
      </w:r>
      <w:r w:rsidRPr="00850426">
        <w:rPr>
          <w:rFonts w:ascii="Calibri" w:hAnsi="Calibri"/>
        </w:rPr>
        <w:t xml:space="preserve"> </w:t>
      </w:r>
    </w:p>
    <w:bookmarkEnd w:id="52"/>
    <w:p w:rsidR="0099613B" w:rsidRPr="0099613B" w:rsidRDefault="0099613B" w:rsidP="0099613B">
      <w:pPr>
        <w:numPr>
          <w:ilvl w:val="0"/>
          <w:numId w:val="12"/>
        </w:numPr>
        <w:tabs>
          <w:tab w:val="left" w:pos="851"/>
        </w:tabs>
        <w:suppressAutoHyphens w:val="0"/>
        <w:spacing w:after="240" w:line="276" w:lineRule="auto"/>
        <w:ind w:left="851" w:hanging="284"/>
        <w:jc w:val="both"/>
        <w:rPr>
          <w:rFonts w:ascii="Calibri" w:hAnsi="Calibri"/>
        </w:rPr>
      </w:pPr>
      <w:r w:rsidRPr="0099613B">
        <w:rPr>
          <w:rFonts w:ascii="Calibri" w:eastAsia="Calibri" w:hAnsi="Calibri"/>
          <w:szCs w:val="22"/>
          <w:lang w:eastAsia="en-US"/>
        </w:rPr>
        <w:t xml:space="preserve">Nedodrží-li Zhotovitel reakční dobu dle ustanovení odst. </w:t>
      </w:r>
      <w:r w:rsidR="008B308F" w:rsidRPr="0099613B">
        <w:rPr>
          <w:rFonts w:ascii="Calibri" w:eastAsia="Calibri" w:hAnsi="Calibri"/>
          <w:szCs w:val="22"/>
          <w:lang w:eastAsia="en-US"/>
        </w:rPr>
        <w:fldChar w:fldCharType="begin"/>
      </w:r>
      <w:r w:rsidRPr="0099613B">
        <w:rPr>
          <w:rFonts w:ascii="Calibri" w:eastAsia="Calibri" w:hAnsi="Calibri"/>
          <w:szCs w:val="22"/>
          <w:lang w:eastAsia="en-US"/>
        </w:rPr>
        <w:instrText xml:space="preserve"> REF _Ref330906612 \r \h  \* MERGEFORMAT </w:instrText>
      </w:r>
      <w:r w:rsidR="008B308F" w:rsidRPr="0099613B">
        <w:rPr>
          <w:rFonts w:ascii="Calibri" w:eastAsia="Calibri" w:hAnsi="Calibri"/>
          <w:szCs w:val="22"/>
          <w:lang w:eastAsia="en-US"/>
        </w:rPr>
      </w:r>
      <w:r w:rsidR="008B308F" w:rsidRPr="0099613B">
        <w:rPr>
          <w:rFonts w:ascii="Calibri" w:eastAsia="Calibri" w:hAnsi="Calibri"/>
          <w:szCs w:val="22"/>
          <w:lang w:eastAsia="en-US"/>
        </w:rPr>
        <w:fldChar w:fldCharType="separate"/>
      </w:r>
      <w:r w:rsidR="00F567E3">
        <w:rPr>
          <w:rFonts w:ascii="Calibri" w:eastAsia="Calibri" w:hAnsi="Calibri"/>
          <w:szCs w:val="22"/>
          <w:lang w:eastAsia="en-US"/>
        </w:rPr>
        <w:t>10.1</w:t>
      </w:r>
      <w:r w:rsidR="008B308F" w:rsidRPr="0099613B">
        <w:rPr>
          <w:rFonts w:ascii="Calibri" w:eastAsia="Calibri" w:hAnsi="Calibri"/>
          <w:szCs w:val="22"/>
          <w:lang w:eastAsia="en-US"/>
        </w:rPr>
        <w:fldChar w:fldCharType="end"/>
      </w:r>
      <w:r>
        <w:rPr>
          <w:rFonts w:ascii="Calibri" w:eastAsia="Calibri" w:hAnsi="Calibri"/>
          <w:szCs w:val="22"/>
          <w:lang w:eastAsia="en-US"/>
        </w:rPr>
        <w:t xml:space="preserve"> </w:t>
      </w:r>
      <w:r w:rsidRPr="0099613B">
        <w:rPr>
          <w:rFonts w:ascii="Calibri" w:eastAsia="Calibri" w:hAnsi="Calibri"/>
          <w:szCs w:val="22"/>
          <w:lang w:eastAsia="en-US"/>
        </w:rPr>
        <w:t xml:space="preserve">článku </w:t>
      </w:r>
      <w:r>
        <w:rPr>
          <w:rFonts w:ascii="Calibri" w:eastAsia="Calibri" w:hAnsi="Calibri"/>
          <w:szCs w:val="22"/>
          <w:lang w:eastAsia="en-US"/>
        </w:rPr>
        <w:t xml:space="preserve">X., </w:t>
      </w:r>
      <w:r w:rsidRPr="0099613B">
        <w:rPr>
          <w:rFonts w:ascii="Calibri" w:eastAsia="Calibri" w:hAnsi="Calibri"/>
          <w:szCs w:val="22"/>
          <w:lang w:eastAsia="en-US"/>
        </w:rPr>
        <w:t>je povinen uhradit Objednateli smluvní pokutu za každé jednotlivé nedodržení reakční doby ve výši:</w:t>
      </w:r>
    </w:p>
    <w:p w:rsidR="0099613B" w:rsidRDefault="0099613B" w:rsidP="0099613B">
      <w:pPr>
        <w:numPr>
          <w:ilvl w:val="2"/>
          <w:numId w:val="12"/>
        </w:numPr>
        <w:tabs>
          <w:tab w:val="left" w:pos="851"/>
        </w:tabs>
        <w:suppressAutoHyphens w:val="0"/>
        <w:spacing w:after="240" w:line="276" w:lineRule="auto"/>
        <w:jc w:val="both"/>
        <w:rPr>
          <w:rFonts w:ascii="Calibri" w:eastAsia="Calibri" w:hAnsi="Calibri"/>
          <w:szCs w:val="22"/>
          <w:lang w:eastAsia="en-US"/>
        </w:rPr>
      </w:pPr>
      <w:r w:rsidRPr="007707DA">
        <w:rPr>
          <w:rFonts w:ascii="Calibri" w:eastAsia="Calibri" w:hAnsi="Calibri"/>
          <w:szCs w:val="22"/>
          <w:lang w:eastAsia="en-US"/>
        </w:rPr>
        <w:lastRenderedPageBreak/>
        <w:t>1.000 Kč za každou započatou hodinu nedodržení reakční doby pro řešení vad kategorie A;</w:t>
      </w:r>
    </w:p>
    <w:p w:rsidR="00D50C7C" w:rsidRPr="007707DA" w:rsidRDefault="00D50C7C" w:rsidP="0099613B">
      <w:pPr>
        <w:numPr>
          <w:ilvl w:val="2"/>
          <w:numId w:val="12"/>
        </w:numPr>
        <w:tabs>
          <w:tab w:val="left" w:pos="851"/>
        </w:tabs>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1.000 Kč za každý započatý pracovní den nedodržení reakční doby pro řešení vad kategorie B</w:t>
      </w:r>
      <w:r w:rsidRPr="007707DA">
        <w:rPr>
          <w:rFonts w:ascii="Calibri" w:eastAsia="Calibri" w:hAnsi="Calibri"/>
          <w:szCs w:val="22"/>
          <w:lang w:eastAsia="en-US"/>
        </w:rPr>
        <w:t>;</w:t>
      </w:r>
    </w:p>
    <w:p w:rsidR="0099613B" w:rsidRDefault="0099613B" w:rsidP="0099613B">
      <w:pPr>
        <w:numPr>
          <w:ilvl w:val="2"/>
          <w:numId w:val="12"/>
        </w:numPr>
        <w:tabs>
          <w:tab w:val="left" w:pos="851"/>
        </w:tabs>
        <w:suppressAutoHyphens w:val="0"/>
        <w:spacing w:after="240" w:line="276" w:lineRule="auto"/>
        <w:jc w:val="both"/>
        <w:rPr>
          <w:rFonts w:ascii="Calibri" w:eastAsia="Calibri" w:hAnsi="Calibri"/>
          <w:szCs w:val="22"/>
          <w:lang w:eastAsia="en-US"/>
        </w:rPr>
      </w:pPr>
      <w:r w:rsidRPr="007707DA">
        <w:rPr>
          <w:rFonts w:ascii="Calibri" w:eastAsia="Calibri" w:hAnsi="Calibri"/>
          <w:szCs w:val="22"/>
          <w:lang w:eastAsia="en-US"/>
        </w:rPr>
        <w:t>1.000 Kč za každ</w:t>
      </w:r>
      <w:r w:rsidR="00D50C7C">
        <w:rPr>
          <w:rFonts w:ascii="Calibri" w:eastAsia="Calibri" w:hAnsi="Calibri"/>
          <w:szCs w:val="22"/>
          <w:lang w:eastAsia="en-US"/>
        </w:rPr>
        <w:t>é dva započaté</w:t>
      </w:r>
      <w:r w:rsidR="009937AF">
        <w:rPr>
          <w:rFonts w:ascii="Calibri" w:eastAsia="Calibri" w:hAnsi="Calibri"/>
          <w:szCs w:val="22"/>
          <w:lang w:eastAsia="en-US"/>
        </w:rPr>
        <w:t xml:space="preserve"> pracovní dny od</w:t>
      </w:r>
      <w:r w:rsidRPr="007707DA">
        <w:rPr>
          <w:rFonts w:ascii="Calibri" w:eastAsia="Calibri" w:hAnsi="Calibri"/>
          <w:szCs w:val="22"/>
          <w:lang w:eastAsia="en-US"/>
        </w:rPr>
        <w:t xml:space="preserve"> nedodržení reakční doby pro řešení vad kategorie C.</w:t>
      </w:r>
    </w:p>
    <w:p w:rsidR="0099613B" w:rsidRPr="0099613B" w:rsidRDefault="0099613B" w:rsidP="0099613B">
      <w:pPr>
        <w:numPr>
          <w:ilvl w:val="0"/>
          <w:numId w:val="12"/>
        </w:numPr>
        <w:tabs>
          <w:tab w:val="left" w:pos="851"/>
        </w:tabs>
        <w:suppressAutoHyphens w:val="0"/>
        <w:spacing w:after="240" w:line="276" w:lineRule="auto"/>
        <w:ind w:left="851" w:hanging="284"/>
        <w:jc w:val="both"/>
        <w:rPr>
          <w:rFonts w:ascii="Calibri" w:eastAsia="Calibri" w:hAnsi="Calibri"/>
          <w:szCs w:val="22"/>
          <w:lang w:eastAsia="en-US"/>
        </w:rPr>
      </w:pPr>
      <w:r w:rsidRPr="0099613B">
        <w:rPr>
          <w:rFonts w:ascii="Calibri" w:eastAsia="Calibri" w:hAnsi="Calibri"/>
          <w:szCs w:val="22"/>
          <w:lang w:eastAsia="en-US"/>
        </w:rPr>
        <w:t xml:space="preserve">Nedodrží-li Zhotovitel lhůty dle odst. </w:t>
      </w:r>
      <w:r w:rsidR="008B308F" w:rsidRPr="0099613B">
        <w:rPr>
          <w:rFonts w:ascii="Calibri" w:eastAsia="Calibri" w:hAnsi="Calibri"/>
          <w:szCs w:val="22"/>
          <w:lang w:eastAsia="en-US"/>
        </w:rPr>
        <w:fldChar w:fldCharType="begin"/>
      </w:r>
      <w:r w:rsidRPr="0099613B">
        <w:rPr>
          <w:rFonts w:ascii="Calibri" w:eastAsia="Calibri" w:hAnsi="Calibri"/>
          <w:szCs w:val="22"/>
          <w:lang w:eastAsia="en-US"/>
        </w:rPr>
        <w:instrText xml:space="preserve"> REF _Ref330885993 \r \h  \* MERGEFORMAT </w:instrText>
      </w:r>
      <w:r w:rsidR="008B308F" w:rsidRPr="0099613B">
        <w:rPr>
          <w:rFonts w:ascii="Calibri" w:eastAsia="Calibri" w:hAnsi="Calibri"/>
          <w:szCs w:val="22"/>
          <w:lang w:eastAsia="en-US"/>
        </w:rPr>
      </w:r>
      <w:r w:rsidR="008B308F" w:rsidRPr="0099613B">
        <w:rPr>
          <w:rFonts w:ascii="Calibri" w:eastAsia="Calibri" w:hAnsi="Calibri"/>
          <w:szCs w:val="22"/>
          <w:lang w:eastAsia="en-US"/>
        </w:rPr>
        <w:fldChar w:fldCharType="separate"/>
      </w:r>
      <w:r w:rsidR="00F567E3">
        <w:rPr>
          <w:rFonts w:ascii="Calibri" w:eastAsia="Calibri" w:hAnsi="Calibri"/>
          <w:szCs w:val="22"/>
          <w:lang w:eastAsia="en-US"/>
        </w:rPr>
        <w:t>10.8</w:t>
      </w:r>
      <w:r w:rsidR="008B308F" w:rsidRPr="0099613B">
        <w:rPr>
          <w:rFonts w:ascii="Calibri" w:eastAsia="Calibri" w:hAnsi="Calibri"/>
          <w:szCs w:val="22"/>
          <w:lang w:eastAsia="en-US"/>
        </w:rPr>
        <w:fldChar w:fldCharType="end"/>
      </w:r>
      <w:r w:rsidRPr="0099613B">
        <w:rPr>
          <w:rFonts w:ascii="Calibri" w:eastAsia="Calibri" w:hAnsi="Calibri"/>
          <w:szCs w:val="22"/>
          <w:lang w:eastAsia="en-US"/>
        </w:rPr>
        <w:t xml:space="preserve"> článku</w:t>
      </w:r>
      <w:r w:rsidR="009937AF">
        <w:rPr>
          <w:rFonts w:ascii="Calibri" w:eastAsia="Calibri" w:hAnsi="Calibri"/>
          <w:szCs w:val="22"/>
          <w:lang w:eastAsia="en-US"/>
        </w:rPr>
        <w:t xml:space="preserve"> X.</w:t>
      </w:r>
      <w:r w:rsidRPr="0099613B">
        <w:rPr>
          <w:rFonts w:ascii="Calibri" w:eastAsia="Calibri" w:hAnsi="Calibri"/>
          <w:szCs w:val="22"/>
          <w:lang w:eastAsia="en-US"/>
        </w:rPr>
        <w:t xml:space="preserve"> je povinen uhradit Objednateli smluvní pokutu za každé jednotlivé nedodržení ve výši:</w:t>
      </w:r>
    </w:p>
    <w:p w:rsidR="0099613B" w:rsidRPr="005B09C2" w:rsidRDefault="0099613B" w:rsidP="0099613B">
      <w:pPr>
        <w:numPr>
          <w:ilvl w:val="2"/>
          <w:numId w:val="12"/>
        </w:numPr>
        <w:tabs>
          <w:tab w:val="left" w:pos="851"/>
        </w:tabs>
        <w:suppressAutoHyphens w:val="0"/>
        <w:spacing w:after="240" w:line="276" w:lineRule="auto"/>
        <w:jc w:val="both"/>
        <w:rPr>
          <w:rFonts w:ascii="Calibri" w:eastAsia="Calibri" w:hAnsi="Calibri"/>
          <w:szCs w:val="22"/>
          <w:lang w:eastAsia="en-US"/>
        </w:rPr>
      </w:pPr>
      <w:r w:rsidRPr="005B09C2">
        <w:rPr>
          <w:rFonts w:ascii="Calibri" w:eastAsia="Calibri" w:hAnsi="Calibri"/>
          <w:szCs w:val="22"/>
          <w:lang w:eastAsia="en-US"/>
        </w:rPr>
        <w:t xml:space="preserve">10.000 Kč za každý započatý </w:t>
      </w:r>
      <w:r w:rsidR="009937AF">
        <w:rPr>
          <w:rFonts w:ascii="Calibri" w:eastAsia="Calibri" w:hAnsi="Calibri"/>
          <w:szCs w:val="22"/>
          <w:lang w:eastAsia="en-US"/>
        </w:rPr>
        <w:t>kalendářní</w:t>
      </w:r>
      <w:r w:rsidRPr="005B09C2">
        <w:rPr>
          <w:rFonts w:ascii="Calibri" w:eastAsia="Calibri" w:hAnsi="Calibri"/>
          <w:szCs w:val="22"/>
          <w:lang w:eastAsia="en-US"/>
        </w:rPr>
        <w:t xml:space="preserve"> den nedodržení doby pro odstranění vad kategorie A;</w:t>
      </w:r>
    </w:p>
    <w:p w:rsidR="0099613B" w:rsidRPr="005B09C2" w:rsidRDefault="0099613B" w:rsidP="0099613B">
      <w:pPr>
        <w:numPr>
          <w:ilvl w:val="2"/>
          <w:numId w:val="12"/>
        </w:numPr>
        <w:tabs>
          <w:tab w:val="left" w:pos="851"/>
        </w:tabs>
        <w:suppressAutoHyphens w:val="0"/>
        <w:spacing w:after="240" w:line="276" w:lineRule="auto"/>
        <w:jc w:val="both"/>
        <w:rPr>
          <w:rFonts w:ascii="Calibri" w:eastAsia="Calibri" w:hAnsi="Calibri"/>
          <w:szCs w:val="22"/>
          <w:lang w:eastAsia="en-US"/>
        </w:rPr>
      </w:pPr>
      <w:r w:rsidRPr="005B09C2">
        <w:rPr>
          <w:rFonts w:ascii="Calibri" w:eastAsia="Calibri" w:hAnsi="Calibri"/>
          <w:szCs w:val="22"/>
          <w:lang w:eastAsia="en-US"/>
        </w:rPr>
        <w:t>5.000 Kč za každý započatý pracovní den nedodržení doby pro odstranění vad kategorie B;</w:t>
      </w:r>
    </w:p>
    <w:p w:rsidR="0099613B" w:rsidRPr="005B09C2" w:rsidRDefault="0099613B" w:rsidP="0099613B">
      <w:pPr>
        <w:numPr>
          <w:ilvl w:val="2"/>
          <w:numId w:val="12"/>
        </w:numPr>
        <w:tabs>
          <w:tab w:val="left" w:pos="851"/>
        </w:tabs>
        <w:suppressAutoHyphens w:val="0"/>
        <w:spacing w:after="240" w:line="276" w:lineRule="auto"/>
        <w:jc w:val="both"/>
        <w:rPr>
          <w:rFonts w:ascii="Calibri" w:eastAsia="Calibri" w:hAnsi="Calibri"/>
          <w:szCs w:val="22"/>
          <w:lang w:eastAsia="en-US"/>
        </w:rPr>
      </w:pPr>
      <w:r w:rsidRPr="005B09C2">
        <w:rPr>
          <w:rFonts w:ascii="Calibri" w:eastAsia="Calibri" w:hAnsi="Calibri"/>
          <w:szCs w:val="22"/>
          <w:lang w:eastAsia="en-US"/>
        </w:rPr>
        <w:t xml:space="preserve">1.000 Kč za každý započatý pracovní den nedodržení </w:t>
      </w:r>
      <w:r w:rsidR="009937AF">
        <w:rPr>
          <w:rFonts w:ascii="Calibri" w:eastAsia="Calibri" w:hAnsi="Calibri"/>
          <w:szCs w:val="22"/>
          <w:lang w:eastAsia="en-US"/>
        </w:rPr>
        <w:t xml:space="preserve">dohodnuté </w:t>
      </w:r>
      <w:r w:rsidRPr="005B09C2">
        <w:rPr>
          <w:rFonts w:ascii="Calibri" w:eastAsia="Calibri" w:hAnsi="Calibri"/>
          <w:szCs w:val="22"/>
          <w:lang w:eastAsia="en-US"/>
        </w:rPr>
        <w:t>doby pro odstranění vad kategorie C.</w:t>
      </w:r>
    </w:p>
    <w:p w:rsidR="0013508B" w:rsidRDefault="00AB22DA">
      <w:pPr>
        <w:numPr>
          <w:ilvl w:val="0"/>
          <w:numId w:val="12"/>
        </w:numPr>
        <w:tabs>
          <w:tab w:val="left" w:pos="851"/>
        </w:tabs>
        <w:suppressAutoHyphens w:val="0"/>
        <w:spacing w:after="240" w:line="276" w:lineRule="auto"/>
        <w:ind w:left="851" w:hanging="284"/>
        <w:jc w:val="both"/>
        <w:rPr>
          <w:rFonts w:ascii="Calibri" w:hAnsi="Calibri"/>
        </w:rPr>
      </w:pPr>
      <w:r>
        <w:rPr>
          <w:rFonts w:ascii="Calibri" w:hAnsi="Calibri"/>
        </w:rPr>
        <w:t xml:space="preserve">v případě, že Objednatel převezme Dílo s vadami nebo nedodělky nebránící řádnému užívání díla nebo jeho části a Zhotovitel neodstraní příslušné vady a nedodělky v termínech stanovených Objednatelem v předávacím protokolu, je Objednatel oprávněn uplatnit a Zhotovitel povinen zaplatit smluvní pokutu ve výši </w:t>
      </w:r>
      <w:r w:rsidR="0099613B" w:rsidRPr="009937AF">
        <w:rPr>
          <w:rFonts w:ascii="Calibri" w:hAnsi="Calibri"/>
        </w:rPr>
        <w:t>1 000</w:t>
      </w:r>
      <w:r w:rsidR="009B4555" w:rsidRPr="009937AF">
        <w:rPr>
          <w:rFonts w:ascii="Calibri" w:hAnsi="Calibri"/>
        </w:rPr>
        <w:t>,- Kč</w:t>
      </w:r>
      <w:r>
        <w:rPr>
          <w:rFonts w:ascii="Calibri" w:hAnsi="Calibri"/>
        </w:rPr>
        <w:t xml:space="preserve"> za každý den prodlení schválených termínů k odstranění vad nebo nedodělků, a to ve vztahu ke každému sjednanému termínu zvlášť; Nepřevzetí Díla z důvodu vad a/nebo nedodělků bránících řádnému užívání díla nebo jeho části z důvodu na straně Zhotovitele, nezakládá tento stav pro Zhotovitele nárok na posun navazujících termínů v harmonogramu uvedenému v </w:t>
      </w:r>
      <w:r w:rsidR="00713B56" w:rsidRPr="00C642E4">
        <w:rPr>
          <w:rFonts w:ascii="Calibri" w:hAnsi="Calibri"/>
          <w:b/>
        </w:rPr>
        <w:t>p</w:t>
      </w:r>
      <w:r w:rsidRPr="00C642E4">
        <w:rPr>
          <w:rFonts w:ascii="Calibri" w:hAnsi="Calibri"/>
          <w:b/>
        </w:rPr>
        <w:t xml:space="preserve">říloze č. </w:t>
      </w:r>
      <w:r w:rsidR="009B4555" w:rsidRPr="00C642E4">
        <w:rPr>
          <w:rFonts w:ascii="Calibri" w:hAnsi="Calibri"/>
          <w:b/>
        </w:rPr>
        <w:t>3</w:t>
      </w:r>
      <w:r w:rsidR="0099613B">
        <w:rPr>
          <w:rFonts w:ascii="Calibri" w:hAnsi="Calibri"/>
        </w:rPr>
        <w:t xml:space="preserve"> této S</w:t>
      </w:r>
      <w:r>
        <w:rPr>
          <w:rFonts w:ascii="Calibri" w:hAnsi="Calibri"/>
        </w:rPr>
        <w:t>mlouvy;</w:t>
      </w:r>
    </w:p>
    <w:p w:rsidR="0013508B" w:rsidRDefault="00AB22DA">
      <w:pPr>
        <w:numPr>
          <w:ilvl w:val="0"/>
          <w:numId w:val="12"/>
        </w:numPr>
        <w:tabs>
          <w:tab w:val="left" w:pos="851"/>
        </w:tabs>
        <w:suppressAutoHyphens w:val="0"/>
        <w:spacing w:after="240" w:line="276" w:lineRule="auto"/>
        <w:ind w:left="851" w:hanging="284"/>
        <w:jc w:val="both"/>
        <w:rPr>
          <w:rFonts w:ascii="Calibri" w:hAnsi="Calibri"/>
        </w:rPr>
      </w:pPr>
      <w:r>
        <w:rPr>
          <w:rFonts w:ascii="Calibri" w:hAnsi="Calibri"/>
        </w:rPr>
        <w:t xml:space="preserve">v případě, že Zhotovitel opakovaně porušuje kteroukoliv svou smluvní povinnost (včetně smluvních povinností, pro které jsou sjednány zvláštní smluvní pokuty), u níž byl již v průběhu plnění této Smlouvy na její porušování opakovaně písemně upozorněn, z toho nejméně jednou s výslovným poukazem na možnost uložení smluvní pokuty podle tohoto ustanovení Smlouvy, je Objednatel oprávněn uplatnit a Zhotovitel povinen zaplatit smluvní pokutu ve výši až do </w:t>
      </w:r>
      <w:ins w:id="53" w:author=" Jiří Radoň" w:date="2015-03-10T12:46:00Z">
        <w:r w:rsidR="00D92FD1">
          <w:rPr>
            <w:rFonts w:ascii="Calibri" w:hAnsi="Calibri"/>
          </w:rPr>
          <w:t xml:space="preserve">10 </w:t>
        </w:r>
      </w:ins>
      <w:r>
        <w:rPr>
          <w:rFonts w:ascii="Calibri" w:hAnsi="Calibri"/>
        </w:rPr>
        <w:t xml:space="preserve">% z ceny Díla za každý takový případ porušování smluvní povinnosti, přičemž konkrétní výši příslušné smluvní pokuty stanoví Objednatel v písemném upozornění na možnost uložení smluvní pokuty podle závažnosti postihovaného porušení smluvní povinnosti; pokračuje-li Zhotovitel v porušování téže smluvní povinnosti navzdory předchozímu uložení smluvní pokuty podle tohoto ustanovení Smlouvy, lze smluvní pokutu uložit i opakovaně za porušování stejné smluvní povinnosti, přičemž však souhrn všech smluvních pokut uložených za porušování stejných nebo různých smluvních povinností podle tohoto ustanovení Smlouvy nesmí překročit </w:t>
      </w:r>
      <w:ins w:id="54" w:author=" Jiří Radoň" w:date="2015-03-10T12:46:00Z">
        <w:r w:rsidR="00D92FD1">
          <w:rPr>
            <w:rFonts w:ascii="Calibri" w:hAnsi="Calibri"/>
          </w:rPr>
          <w:t xml:space="preserve">20 </w:t>
        </w:r>
      </w:ins>
      <w:r>
        <w:rPr>
          <w:rFonts w:ascii="Calibri" w:hAnsi="Calibri"/>
        </w:rPr>
        <w:t>% z ceny Díla;</w:t>
      </w:r>
    </w:p>
    <w:p w:rsidR="0013508B" w:rsidRDefault="00AB22DA">
      <w:pPr>
        <w:numPr>
          <w:ilvl w:val="0"/>
          <w:numId w:val="12"/>
        </w:numPr>
        <w:tabs>
          <w:tab w:val="left" w:pos="851"/>
        </w:tabs>
        <w:suppressAutoHyphens w:val="0"/>
        <w:spacing w:after="240" w:line="276" w:lineRule="auto"/>
        <w:ind w:left="851" w:hanging="284"/>
        <w:jc w:val="both"/>
        <w:rPr>
          <w:rFonts w:ascii="Calibri" w:hAnsi="Calibri"/>
        </w:rPr>
      </w:pPr>
      <w:r>
        <w:rPr>
          <w:rFonts w:ascii="Calibri" w:hAnsi="Calibri"/>
        </w:rPr>
        <w:lastRenderedPageBreak/>
        <w:t xml:space="preserve">v případě, že Zhotovitel poruší své smluvní povinnosti, pro jejichž porušení je Objednatel oprávněn od této Smlouvy odstoupit, a Objednatel z důvodu porušení těchto povinností od Smlouvy odstoupí, je Objednatel oprávněn uplatnit a Zhotovitel povinen zaplatit smluvní pokutu ve výši </w:t>
      </w:r>
      <w:ins w:id="55" w:author=" Jiří Radoň" w:date="2015-03-10T12:47:00Z">
        <w:r w:rsidR="00135994">
          <w:rPr>
            <w:rFonts w:ascii="Calibri" w:hAnsi="Calibri"/>
          </w:rPr>
          <w:t xml:space="preserve">10 </w:t>
        </w:r>
      </w:ins>
      <w:r>
        <w:rPr>
          <w:rFonts w:ascii="Calibri" w:hAnsi="Calibri"/>
        </w:rPr>
        <w:t xml:space="preserve">% z ceny </w:t>
      </w:r>
      <w:r w:rsidR="0099613B">
        <w:rPr>
          <w:rFonts w:ascii="Calibri" w:hAnsi="Calibri"/>
        </w:rPr>
        <w:t>D</w:t>
      </w:r>
      <w:r>
        <w:rPr>
          <w:rFonts w:ascii="Calibri" w:hAnsi="Calibri"/>
        </w:rPr>
        <w:t>íla, a to bez ohledu na to, zda již byla smluvní pokuta za stejné porušení smluvních povinností uložena podle jiného ustanovení této Smlouvy.</w:t>
      </w:r>
    </w:p>
    <w:p w:rsidR="00265577" w:rsidRDefault="00AB22DA" w:rsidP="00265577">
      <w:pPr>
        <w:numPr>
          <w:ilvl w:val="1"/>
          <w:numId w:val="52"/>
        </w:numPr>
        <w:suppressAutoHyphens w:val="0"/>
        <w:spacing w:after="240" w:line="276" w:lineRule="auto"/>
        <w:jc w:val="both"/>
        <w:rPr>
          <w:rFonts w:ascii="Calibri" w:eastAsia="Calibri" w:hAnsi="Calibri"/>
          <w:szCs w:val="22"/>
          <w:lang w:eastAsia="en-US"/>
        </w:rPr>
      </w:pPr>
      <w:r w:rsidRPr="00265577">
        <w:rPr>
          <w:rFonts w:ascii="Calibri" w:eastAsia="Calibri" w:hAnsi="Calibri"/>
          <w:szCs w:val="22"/>
          <w:lang w:eastAsia="en-US"/>
        </w:rPr>
        <w:t>Smluvní pokuty dle tohoto článku jsou splatné do 14 kalendářních dnů od doručení písemné výzvy Objednatele Zhotoviteli. Zaplacením smluvní pokuty nezaniká příslušný nárok Objednatele na splnění povinnosti smluvní pokutou zajištěné</w:t>
      </w:r>
      <w:r w:rsidR="00D530EB" w:rsidRPr="00265577">
        <w:rPr>
          <w:rFonts w:ascii="Calibri" w:eastAsia="Calibri" w:hAnsi="Calibri"/>
          <w:szCs w:val="22"/>
          <w:lang w:eastAsia="en-US"/>
        </w:rPr>
        <w:t xml:space="preserve"> a na nárok na náhradu škody</w:t>
      </w:r>
      <w:r w:rsidRPr="00265577">
        <w:rPr>
          <w:rFonts w:ascii="Calibri" w:eastAsia="Calibri" w:hAnsi="Calibri"/>
          <w:szCs w:val="22"/>
          <w:lang w:eastAsia="en-US"/>
        </w:rPr>
        <w:t xml:space="preserve">. </w:t>
      </w:r>
    </w:p>
    <w:p w:rsidR="00096034" w:rsidRPr="00850426" w:rsidRDefault="00096034" w:rsidP="00096034">
      <w:pPr>
        <w:numPr>
          <w:ilvl w:val="1"/>
          <w:numId w:val="52"/>
        </w:numPr>
        <w:suppressAutoHyphens w:val="0"/>
        <w:spacing w:after="240" w:line="276" w:lineRule="auto"/>
        <w:jc w:val="both"/>
        <w:rPr>
          <w:rFonts w:ascii="Calibri" w:eastAsia="Calibri" w:hAnsi="Calibri"/>
          <w:szCs w:val="22"/>
          <w:lang w:eastAsia="en-US"/>
        </w:rPr>
      </w:pPr>
      <w:r w:rsidRPr="00850426">
        <w:rPr>
          <w:rFonts w:ascii="Calibri" w:eastAsia="Calibri" w:hAnsi="Calibri"/>
          <w:szCs w:val="22"/>
          <w:lang w:eastAsia="en-US"/>
        </w:rPr>
        <w:t>Při prodlení Objednatele se zaplacením sjednané ceny se sjednává úrok z prodlení ve výši 0,05% z dlužné částky (bez DPH) za každý i započatý den prodlení.</w:t>
      </w:r>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spacing w:after="120" w:line="276" w:lineRule="auto"/>
        <w:ind w:left="567" w:hanging="567"/>
        <w:jc w:val="center"/>
        <w:outlineLvl w:val="0"/>
        <w:rPr>
          <w:rFonts w:ascii="Calibri" w:hAnsi="Calibri"/>
          <w:b/>
          <w:szCs w:val="22"/>
        </w:rPr>
      </w:pPr>
      <w:bookmarkStart w:id="56" w:name="_Ref168643371"/>
      <w:r>
        <w:rPr>
          <w:rFonts w:ascii="Calibri" w:hAnsi="Calibri"/>
          <w:b/>
          <w:szCs w:val="22"/>
        </w:rPr>
        <w:t xml:space="preserve">Odstoupení </w:t>
      </w:r>
      <w:bookmarkEnd w:id="56"/>
      <w:r>
        <w:rPr>
          <w:rFonts w:ascii="Calibri" w:hAnsi="Calibri"/>
          <w:b/>
          <w:szCs w:val="22"/>
        </w:rPr>
        <w:t>od smlouvy</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Objednatel je oprávněn od této Smlouvy odstoupit, pokud Zhotovitel naplní některý z následujících důvodů tím, že:</w:t>
      </w:r>
    </w:p>
    <w:p w:rsidR="0013508B" w:rsidRDefault="00AB22DA">
      <w:pPr>
        <w:numPr>
          <w:ilvl w:val="0"/>
          <w:numId w:val="13"/>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je proti němu zahájeno insolvenční řízení;</w:t>
      </w:r>
    </w:p>
    <w:p w:rsidR="0013508B" w:rsidRDefault="00AB22DA">
      <w:pPr>
        <w:numPr>
          <w:ilvl w:val="0"/>
          <w:numId w:val="13"/>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vstoupí do likvidace;</w:t>
      </w:r>
    </w:p>
    <w:p w:rsidR="0013508B" w:rsidRDefault="00AB22DA">
      <w:pPr>
        <w:numPr>
          <w:ilvl w:val="0"/>
          <w:numId w:val="13"/>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přerušil (zastavil) práce na díle v rozporu s touto Smlouvou, nebo postupuje při provádění Díla způsobem, který zjevně neodpovídá dohodnutému rozsahu Díla a termínu předání Díla Objednateli;</w:t>
      </w:r>
    </w:p>
    <w:p w:rsidR="0013508B" w:rsidRDefault="00AB22DA">
      <w:pPr>
        <w:numPr>
          <w:ilvl w:val="0"/>
          <w:numId w:val="13"/>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je v prodlení s prováděním Díla;</w:t>
      </w:r>
    </w:p>
    <w:p w:rsidR="0013508B" w:rsidRDefault="00AB22DA">
      <w:pPr>
        <w:numPr>
          <w:ilvl w:val="0"/>
          <w:numId w:val="13"/>
        </w:numPr>
        <w:tabs>
          <w:tab w:val="left" w:pos="851"/>
        </w:tabs>
        <w:suppressAutoHyphens w:val="0"/>
        <w:spacing w:line="276" w:lineRule="auto"/>
        <w:ind w:left="851" w:hanging="284"/>
        <w:jc w:val="both"/>
        <w:rPr>
          <w:rFonts w:ascii="Calibri" w:eastAsia="Calibri" w:hAnsi="Calibri"/>
          <w:szCs w:val="22"/>
          <w:lang w:eastAsia="en-US"/>
        </w:rPr>
      </w:pPr>
      <w:r>
        <w:rPr>
          <w:rFonts w:ascii="Calibri" w:eastAsia="Calibri" w:hAnsi="Calibri"/>
          <w:szCs w:val="22"/>
          <w:lang w:eastAsia="en-US"/>
        </w:rPr>
        <w:t>oznámil Objednateli, že nesplní své povinnosti z této Smlouvy řádně a včas;</w:t>
      </w:r>
    </w:p>
    <w:p w:rsidR="0013508B" w:rsidRDefault="00AB22DA">
      <w:pPr>
        <w:numPr>
          <w:ilvl w:val="0"/>
          <w:numId w:val="13"/>
        </w:numPr>
        <w:tabs>
          <w:tab w:val="left" w:pos="851"/>
        </w:tabs>
        <w:suppressAutoHyphens w:val="0"/>
        <w:spacing w:after="240" w:line="276" w:lineRule="auto"/>
        <w:ind w:left="851" w:hanging="284"/>
        <w:jc w:val="both"/>
        <w:rPr>
          <w:rFonts w:ascii="Calibri" w:eastAsia="Calibri" w:hAnsi="Calibri"/>
          <w:szCs w:val="22"/>
          <w:lang w:eastAsia="en-US"/>
        </w:rPr>
      </w:pPr>
      <w:r>
        <w:rPr>
          <w:rFonts w:ascii="Calibri" w:eastAsia="Calibri" w:hAnsi="Calibri"/>
          <w:szCs w:val="22"/>
          <w:lang w:eastAsia="en-US"/>
        </w:rPr>
        <w:t>přes písemnou výzvu k nápravě opakovaně neplní nebo porušuje jinou povinnost danou mu touto Smlouvou.</w:t>
      </w:r>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suppressAutoHyphens w:val="0"/>
        <w:spacing w:after="120" w:line="276" w:lineRule="auto"/>
        <w:ind w:left="425"/>
        <w:jc w:val="center"/>
        <w:outlineLvl w:val="0"/>
        <w:rPr>
          <w:rFonts w:ascii="Calibri" w:eastAsia="Calibri" w:hAnsi="Calibri"/>
          <w:b/>
          <w:szCs w:val="22"/>
          <w:lang w:eastAsia="en-US"/>
        </w:rPr>
      </w:pPr>
      <w:r>
        <w:rPr>
          <w:rFonts w:ascii="Calibri" w:eastAsia="Calibri" w:hAnsi="Calibri"/>
          <w:b/>
          <w:szCs w:val="22"/>
          <w:lang w:eastAsia="en-US"/>
        </w:rPr>
        <w:t>Komunikace smluvních stran</w:t>
      </w:r>
    </w:p>
    <w:p w:rsidR="0013508B" w:rsidRPr="00713B56"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Zhotovitel komunikuje s Objednatelem písemně prostřednictvím osob uvedených v </w:t>
      </w:r>
      <w:r w:rsidR="00713B56" w:rsidRPr="00713B56">
        <w:rPr>
          <w:rFonts w:ascii="Calibri" w:eastAsia="Calibri" w:hAnsi="Calibri"/>
          <w:b/>
          <w:szCs w:val="22"/>
          <w:lang w:eastAsia="en-US"/>
        </w:rPr>
        <w:t>p</w:t>
      </w:r>
      <w:r w:rsidRPr="00713B56">
        <w:rPr>
          <w:rFonts w:ascii="Calibri" w:eastAsia="Calibri" w:hAnsi="Calibri"/>
          <w:b/>
          <w:szCs w:val="22"/>
          <w:lang w:eastAsia="en-US"/>
        </w:rPr>
        <w:t xml:space="preserve">říloze č. </w:t>
      </w:r>
      <w:r w:rsidR="00713B56" w:rsidRPr="00713B56">
        <w:rPr>
          <w:rFonts w:ascii="Calibri" w:eastAsia="Calibri" w:hAnsi="Calibri"/>
          <w:b/>
          <w:szCs w:val="22"/>
          <w:lang w:eastAsia="en-US"/>
        </w:rPr>
        <w:t>5</w:t>
      </w:r>
      <w:r w:rsidR="00713B56" w:rsidRPr="00713B56">
        <w:rPr>
          <w:rFonts w:ascii="Calibri" w:eastAsia="Calibri" w:hAnsi="Calibri"/>
          <w:szCs w:val="22"/>
          <w:lang w:eastAsia="en-US"/>
        </w:rPr>
        <w:t xml:space="preserve"> </w:t>
      </w:r>
      <w:r w:rsidRPr="00713B56">
        <w:rPr>
          <w:rFonts w:ascii="Calibri" w:eastAsia="Calibri" w:hAnsi="Calibri"/>
          <w:szCs w:val="22"/>
          <w:lang w:eastAsia="en-US"/>
        </w:rPr>
        <w:t>této Smlouvy, pokud není uvedenými osobami zvolen pro vzájemnou komunikaci zástupce.</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Smluvní strany se dohodly, že pro doručování budou používány adresy a kontaktní údaje uvedené </w:t>
      </w:r>
      <w:r w:rsidRPr="00713B56">
        <w:rPr>
          <w:rFonts w:ascii="Calibri" w:eastAsia="Calibri" w:hAnsi="Calibri"/>
          <w:b/>
          <w:szCs w:val="22"/>
          <w:lang w:eastAsia="en-US"/>
        </w:rPr>
        <w:t xml:space="preserve">příloze č. </w:t>
      </w:r>
      <w:r w:rsidR="00713B56" w:rsidRPr="00713B56">
        <w:rPr>
          <w:rFonts w:ascii="Calibri" w:eastAsia="Calibri" w:hAnsi="Calibri"/>
          <w:b/>
          <w:szCs w:val="22"/>
          <w:lang w:eastAsia="en-US"/>
        </w:rPr>
        <w:t>5</w:t>
      </w:r>
      <w:r>
        <w:rPr>
          <w:rFonts w:ascii="Calibri" w:eastAsia="Calibri" w:hAnsi="Calibri"/>
          <w:szCs w:val="22"/>
          <w:lang w:eastAsia="en-US"/>
        </w:rPr>
        <w:t xml:space="preserve"> této Smlouvy, případně jiné adresy a kontaktní údaje sdělené si vzájemně </w:t>
      </w:r>
      <w:r>
        <w:rPr>
          <w:rFonts w:ascii="Calibri" w:hAnsi="Calibri"/>
          <w:szCs w:val="22"/>
        </w:rPr>
        <w:t>smluvními</w:t>
      </w:r>
      <w:r>
        <w:rPr>
          <w:rFonts w:ascii="Calibri" w:eastAsia="Calibri" w:hAnsi="Calibri"/>
          <w:szCs w:val="22"/>
          <w:lang w:eastAsia="en-US"/>
        </w:rPr>
        <w:t xml:space="preserve"> stranami závazným způsobem. Jakákoliv oznámení a sdělení nebo dotazy podle této Smlouvy, které mají vliv na termíny realizace Díla nebo na cenu Díla, musí být současně s doručením elektronickou poštou doručeny také osobně nebo doporučenou poštovní zásilkou s doručenkou adresy smluvních stran.</w:t>
      </w:r>
    </w:p>
    <w:p w:rsidR="0013508B" w:rsidRDefault="0013508B" w:rsidP="002916E0">
      <w:pPr>
        <w:numPr>
          <w:ilvl w:val="1"/>
          <w:numId w:val="52"/>
        </w:numPr>
        <w:suppressAutoHyphens w:val="0"/>
        <w:spacing w:after="240" w:line="276" w:lineRule="auto"/>
        <w:jc w:val="both"/>
        <w:rPr>
          <w:rFonts w:ascii="Calibri" w:eastAsia="Calibri" w:hAnsi="Calibri"/>
          <w:szCs w:val="22"/>
          <w:lang w:eastAsia="en-US"/>
        </w:rPr>
        <w:sectPr w:rsidR="0013508B">
          <w:headerReference w:type="default" r:id="rId13"/>
          <w:footerReference w:type="default" r:id="rId14"/>
          <w:type w:val="continuous"/>
          <w:pgSz w:w="11906" w:h="16838"/>
          <w:pgMar w:top="1417" w:right="1417" w:bottom="1417" w:left="1417" w:header="708" w:footer="708" w:gutter="0"/>
          <w:cols w:space="708"/>
          <w:docGrid w:linePitch="360"/>
        </w:sectPr>
      </w:pPr>
    </w:p>
    <w:p w:rsidR="0013508B" w:rsidRDefault="00AB22DA" w:rsidP="002916E0">
      <w:pPr>
        <w:numPr>
          <w:ilvl w:val="1"/>
          <w:numId w:val="52"/>
        </w:numPr>
        <w:suppressAutoHyphens w:val="0"/>
        <w:spacing w:after="240" w:line="276" w:lineRule="auto"/>
        <w:jc w:val="both"/>
        <w:rPr>
          <w:rFonts w:ascii="Calibri" w:eastAsia="Calibri" w:hAnsi="Calibri"/>
          <w:bCs/>
          <w:szCs w:val="22"/>
          <w:lang w:eastAsia="en-US"/>
        </w:rPr>
      </w:pPr>
      <w:r>
        <w:rPr>
          <w:rFonts w:ascii="Calibri" w:eastAsia="Calibri" w:hAnsi="Calibri"/>
          <w:szCs w:val="22"/>
          <w:lang w:eastAsia="en-US"/>
        </w:rPr>
        <w:lastRenderedPageBreak/>
        <w:t>Předává</w:t>
      </w:r>
      <w:r>
        <w:rPr>
          <w:rFonts w:ascii="Calibri" w:eastAsia="Calibri" w:hAnsi="Calibri"/>
          <w:bCs/>
          <w:szCs w:val="22"/>
          <w:lang w:eastAsia="en-US"/>
        </w:rPr>
        <w:t xml:space="preserve">-li se oznámení, sdělení nebo dotaz osobně, pokládá se za řádně doručený potvrzením </w:t>
      </w:r>
      <w:r>
        <w:rPr>
          <w:rFonts w:ascii="Calibri" w:hAnsi="Calibri"/>
          <w:szCs w:val="22"/>
        </w:rPr>
        <w:t>kopie</w:t>
      </w:r>
      <w:r>
        <w:rPr>
          <w:rFonts w:ascii="Calibri" w:eastAsia="Calibri" w:hAnsi="Calibri"/>
          <w:bCs/>
          <w:szCs w:val="22"/>
          <w:lang w:eastAsia="en-US"/>
        </w:rPr>
        <w:t xml:space="preserve"> oznámení příjemcem doručiteli v době, kdy bylo doručeno na adresátovu adresu.</w:t>
      </w:r>
    </w:p>
    <w:p w:rsidR="00096034" w:rsidRDefault="00096034" w:rsidP="00096034">
      <w:pPr>
        <w:suppressAutoHyphens w:val="0"/>
        <w:spacing w:after="240" w:line="276" w:lineRule="auto"/>
        <w:ind w:left="567"/>
        <w:jc w:val="both"/>
        <w:rPr>
          <w:rFonts w:ascii="Calibri" w:eastAsia="Calibri" w:hAnsi="Calibri"/>
          <w:bCs/>
          <w:szCs w:val="22"/>
          <w:lang w:eastAsia="en-US"/>
        </w:rPr>
      </w:pPr>
    </w:p>
    <w:p w:rsidR="0013508B" w:rsidRDefault="0013508B" w:rsidP="002916E0">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suppressAutoHyphens w:val="0"/>
        <w:spacing w:after="120" w:line="276" w:lineRule="auto"/>
        <w:ind w:left="425"/>
        <w:jc w:val="center"/>
        <w:outlineLvl w:val="0"/>
        <w:rPr>
          <w:rFonts w:ascii="Calibri" w:eastAsia="Calibri" w:hAnsi="Calibri"/>
          <w:b/>
          <w:szCs w:val="22"/>
          <w:lang w:eastAsia="en-US"/>
        </w:rPr>
      </w:pPr>
      <w:r>
        <w:rPr>
          <w:rFonts w:ascii="Calibri" w:eastAsia="Calibri" w:hAnsi="Calibri"/>
          <w:b/>
          <w:szCs w:val="22"/>
          <w:lang w:eastAsia="en-US"/>
        </w:rPr>
        <w:t>Součásti smlouvy</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Vůle smluvních stran je vyjádřena též v dále uvedených dokumentech a podkladech, které tvoří součást této Smlouvy:</w:t>
      </w:r>
    </w:p>
    <w:p w:rsidR="0013508B" w:rsidRDefault="00AB22DA" w:rsidP="003D37A7">
      <w:pPr>
        <w:tabs>
          <w:tab w:val="left" w:pos="1843"/>
        </w:tabs>
        <w:suppressAutoHyphens w:val="0"/>
        <w:spacing w:after="120" w:line="276" w:lineRule="auto"/>
        <w:ind w:left="539"/>
        <w:jc w:val="both"/>
        <w:rPr>
          <w:rFonts w:ascii="Calibri" w:eastAsia="Calibri" w:hAnsi="Calibri"/>
          <w:szCs w:val="22"/>
          <w:lang w:eastAsia="en-US"/>
        </w:rPr>
      </w:pPr>
      <w:r>
        <w:rPr>
          <w:rFonts w:ascii="Calibri" w:eastAsia="Calibri" w:hAnsi="Calibri"/>
          <w:szCs w:val="22"/>
          <w:lang w:eastAsia="en-US"/>
        </w:rPr>
        <w:t xml:space="preserve">Příloha č. 1: </w:t>
      </w:r>
      <w:r w:rsidR="00CB1925">
        <w:rPr>
          <w:rFonts w:ascii="Calibri" w:eastAsia="Calibri" w:hAnsi="Calibri"/>
          <w:szCs w:val="22"/>
          <w:lang w:eastAsia="en-US"/>
        </w:rPr>
        <w:t>Technická specifikace pro věcnou část ZD</w:t>
      </w:r>
    </w:p>
    <w:p w:rsidR="009C676F" w:rsidRDefault="00AB22DA" w:rsidP="003D37A7">
      <w:pPr>
        <w:suppressAutoHyphens w:val="0"/>
        <w:spacing w:after="120" w:line="276" w:lineRule="auto"/>
        <w:ind w:left="1701" w:hanging="1162"/>
        <w:rPr>
          <w:rFonts w:ascii="Calibri" w:eastAsia="Calibri" w:hAnsi="Calibri"/>
          <w:szCs w:val="22"/>
          <w:lang w:eastAsia="en-US"/>
        </w:rPr>
      </w:pPr>
      <w:r>
        <w:rPr>
          <w:rFonts w:ascii="Calibri" w:eastAsia="Calibri" w:hAnsi="Calibri"/>
          <w:szCs w:val="22"/>
          <w:lang w:eastAsia="en-US"/>
        </w:rPr>
        <w:t xml:space="preserve">Příloha č. 2: </w:t>
      </w:r>
      <w:r w:rsidR="009C676F">
        <w:rPr>
          <w:rFonts w:ascii="Calibri" w:eastAsia="Calibri" w:hAnsi="Calibri"/>
          <w:szCs w:val="22"/>
          <w:lang w:eastAsia="en-US"/>
        </w:rPr>
        <w:t>Popis návrhu řešení a architektury</w:t>
      </w:r>
      <w:r w:rsidR="00CB1925">
        <w:rPr>
          <w:rFonts w:ascii="Calibri" w:eastAsia="Calibri" w:hAnsi="Calibri"/>
          <w:szCs w:val="22"/>
          <w:lang w:eastAsia="en-US"/>
        </w:rPr>
        <w:t xml:space="preserve"> díla </w:t>
      </w:r>
      <w:r w:rsidR="009C676F">
        <w:rPr>
          <w:rFonts w:ascii="Calibri" w:eastAsia="Calibri" w:hAnsi="Calibri"/>
          <w:szCs w:val="22"/>
          <w:lang w:eastAsia="en-US"/>
        </w:rPr>
        <w:t>včetně soupisu prvků, komponent a licencí</w:t>
      </w:r>
    </w:p>
    <w:p w:rsidR="00CB1925" w:rsidRDefault="009C676F" w:rsidP="003D37A7">
      <w:pPr>
        <w:tabs>
          <w:tab w:val="left" w:pos="1843"/>
        </w:tabs>
        <w:suppressAutoHyphens w:val="0"/>
        <w:spacing w:after="120" w:line="276" w:lineRule="auto"/>
        <w:ind w:left="539"/>
        <w:jc w:val="both"/>
        <w:rPr>
          <w:rFonts w:ascii="Calibri" w:eastAsia="Calibri" w:hAnsi="Calibri"/>
          <w:szCs w:val="22"/>
          <w:lang w:eastAsia="en-US"/>
        </w:rPr>
      </w:pPr>
      <w:r>
        <w:rPr>
          <w:rFonts w:ascii="Calibri" w:eastAsia="Calibri" w:hAnsi="Calibri"/>
          <w:szCs w:val="22"/>
          <w:lang w:eastAsia="en-US"/>
        </w:rPr>
        <w:t xml:space="preserve">Příloha č. 3: </w:t>
      </w:r>
      <w:r w:rsidR="00E32584">
        <w:rPr>
          <w:rFonts w:ascii="Calibri" w:eastAsia="Calibri" w:hAnsi="Calibri"/>
          <w:szCs w:val="22"/>
          <w:lang w:eastAsia="en-US"/>
        </w:rPr>
        <w:t>Časový harmonogram realizace díla</w:t>
      </w:r>
    </w:p>
    <w:p w:rsidR="008B5498" w:rsidRDefault="00AB22DA" w:rsidP="003D37A7">
      <w:pPr>
        <w:tabs>
          <w:tab w:val="left" w:pos="1843"/>
        </w:tabs>
        <w:suppressAutoHyphens w:val="0"/>
        <w:spacing w:after="120" w:line="276" w:lineRule="auto"/>
        <w:ind w:left="539"/>
        <w:jc w:val="both"/>
        <w:rPr>
          <w:ins w:id="57" w:author="Dvořáková" w:date="2015-03-17T11:57:00Z"/>
          <w:rFonts w:ascii="Calibri" w:eastAsia="Calibri" w:hAnsi="Calibri"/>
          <w:szCs w:val="22"/>
          <w:lang w:eastAsia="en-US"/>
        </w:rPr>
      </w:pPr>
      <w:r>
        <w:rPr>
          <w:rFonts w:ascii="Calibri" w:eastAsia="Calibri" w:hAnsi="Calibri"/>
          <w:szCs w:val="22"/>
          <w:lang w:eastAsia="en-US"/>
        </w:rPr>
        <w:t xml:space="preserve">Příloha č. 4: </w:t>
      </w:r>
      <w:r w:rsidR="009C676F">
        <w:rPr>
          <w:rFonts w:ascii="Calibri" w:eastAsia="Calibri" w:hAnsi="Calibri"/>
          <w:szCs w:val="22"/>
          <w:lang w:eastAsia="en-US"/>
        </w:rPr>
        <w:t xml:space="preserve">Záruční podmínky </w:t>
      </w:r>
    </w:p>
    <w:p w:rsidR="009C676F" w:rsidRDefault="00AB22DA" w:rsidP="003D37A7">
      <w:pPr>
        <w:tabs>
          <w:tab w:val="left" w:pos="1843"/>
        </w:tabs>
        <w:suppressAutoHyphens w:val="0"/>
        <w:spacing w:after="120" w:line="276" w:lineRule="auto"/>
        <w:ind w:left="539"/>
        <w:jc w:val="both"/>
        <w:rPr>
          <w:ins w:id="58" w:author="Dvořáková" w:date="2015-03-17T11:58:00Z"/>
          <w:rFonts w:ascii="Calibri" w:eastAsia="Calibri" w:hAnsi="Calibri"/>
          <w:szCs w:val="22"/>
          <w:lang w:eastAsia="en-US"/>
        </w:rPr>
      </w:pPr>
      <w:r>
        <w:rPr>
          <w:rFonts w:ascii="Calibri" w:eastAsia="Calibri" w:hAnsi="Calibri"/>
          <w:szCs w:val="22"/>
          <w:lang w:eastAsia="en-US"/>
        </w:rPr>
        <w:t xml:space="preserve">Příloha č. 5: </w:t>
      </w:r>
      <w:r w:rsidR="009C676F">
        <w:rPr>
          <w:rFonts w:ascii="Calibri" w:eastAsia="Calibri" w:hAnsi="Calibri"/>
          <w:szCs w:val="22"/>
          <w:lang w:eastAsia="en-US"/>
        </w:rPr>
        <w:t>Oprávněné osoby a kontaktní údaje pro hlášení vad</w:t>
      </w:r>
    </w:p>
    <w:p w:rsidR="008B5498" w:rsidRDefault="008B5498" w:rsidP="003D37A7">
      <w:pPr>
        <w:tabs>
          <w:tab w:val="left" w:pos="1843"/>
        </w:tabs>
        <w:suppressAutoHyphens w:val="0"/>
        <w:spacing w:after="120" w:line="276" w:lineRule="auto"/>
        <w:ind w:left="539"/>
        <w:jc w:val="both"/>
        <w:rPr>
          <w:ins w:id="59" w:author="Dvořáková" w:date="2015-03-17T11:58:00Z"/>
          <w:rFonts w:ascii="Calibri" w:eastAsia="Calibri" w:hAnsi="Calibri"/>
          <w:szCs w:val="22"/>
          <w:lang w:eastAsia="en-US"/>
        </w:rPr>
      </w:pPr>
      <w:ins w:id="60" w:author="Dvořáková" w:date="2015-03-17T11:58:00Z">
        <w:r>
          <w:rPr>
            <w:rFonts w:ascii="Calibri" w:eastAsia="Calibri" w:hAnsi="Calibri"/>
            <w:szCs w:val="22"/>
            <w:lang w:eastAsia="en-US"/>
          </w:rPr>
          <w:t>Příloha č. 6: Seznam klíčových pracovníků, jimiž byla prokazována kvalifikace</w:t>
        </w:r>
      </w:ins>
    </w:p>
    <w:p w:rsidR="008B5498" w:rsidRDefault="008B5498" w:rsidP="003D37A7">
      <w:pPr>
        <w:tabs>
          <w:tab w:val="left" w:pos="1843"/>
        </w:tabs>
        <w:suppressAutoHyphens w:val="0"/>
        <w:spacing w:after="120" w:line="276" w:lineRule="auto"/>
        <w:ind w:left="539"/>
        <w:jc w:val="both"/>
        <w:rPr>
          <w:rFonts w:ascii="Calibri" w:eastAsia="Calibri" w:hAnsi="Calibri"/>
          <w:szCs w:val="22"/>
          <w:lang w:eastAsia="en-US"/>
        </w:rPr>
      </w:pPr>
      <w:ins w:id="61" w:author="Dvořáková" w:date="2015-03-17T11:58:00Z">
        <w:r>
          <w:rPr>
            <w:rFonts w:ascii="Calibri" w:eastAsia="Calibri" w:hAnsi="Calibri"/>
            <w:szCs w:val="22"/>
            <w:lang w:eastAsia="en-US"/>
          </w:rPr>
          <w:t>Příloha č. 7: Seznam subdodavatelů, jimiž byla prokazována kvalifikace</w:t>
        </w:r>
      </w:ins>
    </w:p>
    <w:p w:rsidR="0013508B" w:rsidRDefault="00AB22DA" w:rsidP="003D37A7">
      <w:pPr>
        <w:tabs>
          <w:tab w:val="left" w:pos="1843"/>
        </w:tabs>
        <w:suppressAutoHyphens w:val="0"/>
        <w:spacing w:after="120" w:line="276" w:lineRule="auto"/>
        <w:ind w:left="539"/>
        <w:jc w:val="both"/>
        <w:rPr>
          <w:ins w:id="62" w:author="Dvořáková" w:date="2015-03-17T11:57:00Z"/>
          <w:rFonts w:ascii="Calibri" w:eastAsia="Calibri" w:hAnsi="Calibri"/>
          <w:szCs w:val="22"/>
          <w:lang w:eastAsia="en-US"/>
        </w:rPr>
      </w:pPr>
      <w:r>
        <w:rPr>
          <w:rFonts w:ascii="Calibri" w:eastAsia="Calibri" w:hAnsi="Calibri"/>
          <w:szCs w:val="22"/>
          <w:lang w:eastAsia="en-US"/>
        </w:rPr>
        <w:t xml:space="preserve">Příloha č. </w:t>
      </w:r>
      <w:ins w:id="63" w:author="Dvořáková" w:date="2015-03-17T11:58:00Z">
        <w:r w:rsidR="008B5498">
          <w:rPr>
            <w:rFonts w:ascii="Calibri" w:eastAsia="Calibri" w:hAnsi="Calibri"/>
            <w:szCs w:val="22"/>
            <w:lang w:eastAsia="en-US"/>
          </w:rPr>
          <w:t>8</w:t>
        </w:r>
      </w:ins>
      <w:r>
        <w:rPr>
          <w:rFonts w:ascii="Calibri" w:eastAsia="Calibri" w:hAnsi="Calibri"/>
          <w:szCs w:val="22"/>
          <w:lang w:eastAsia="en-US"/>
        </w:rPr>
        <w:t xml:space="preserve">: </w:t>
      </w:r>
      <w:r w:rsidR="009C676F">
        <w:rPr>
          <w:rFonts w:ascii="Calibri" w:eastAsia="Calibri" w:hAnsi="Calibri"/>
          <w:szCs w:val="22"/>
          <w:lang w:eastAsia="en-US"/>
        </w:rPr>
        <w:t xml:space="preserve">Kopie </w:t>
      </w:r>
      <w:ins w:id="64" w:author="Dvořáková" w:date="2015-03-17T11:58:00Z">
        <w:r w:rsidR="008B5498">
          <w:rPr>
            <w:rFonts w:ascii="Calibri" w:eastAsia="Calibri" w:hAnsi="Calibri"/>
            <w:szCs w:val="22"/>
            <w:lang w:eastAsia="en-US"/>
          </w:rPr>
          <w:t>pojistné smlouvy</w:t>
        </w:r>
      </w:ins>
    </w:p>
    <w:p w:rsidR="0013508B" w:rsidRPr="003D37A7" w:rsidRDefault="0013508B" w:rsidP="003D37A7">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keepNext/>
        <w:suppressAutoHyphens w:val="0"/>
        <w:spacing w:after="120" w:line="276" w:lineRule="auto"/>
        <w:jc w:val="center"/>
        <w:rPr>
          <w:rFonts w:ascii="Calibri" w:eastAsia="Calibri" w:hAnsi="Calibri"/>
          <w:b/>
          <w:szCs w:val="22"/>
          <w:lang w:eastAsia="en-US"/>
        </w:rPr>
      </w:pPr>
      <w:r>
        <w:rPr>
          <w:rFonts w:ascii="Calibri" w:eastAsia="Calibri" w:hAnsi="Calibri"/>
          <w:b/>
          <w:szCs w:val="22"/>
          <w:lang w:eastAsia="en-US"/>
        </w:rPr>
        <w:t>Práva k duševnímu vlastnictví</w:t>
      </w:r>
    </w:p>
    <w:p w:rsidR="0013508B" w:rsidRPr="0020591E"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t xml:space="preserve">V případě, že je výsledkem činnosti Zhotovitele dle této Smlouvy dílo, které podléhá ochraně podle autorského zákona, získá Objednatel k takto vytvořenému dílu jako celku i k jeho jednotlivým částem oprávnění k výkonu práva jej užít (licenci) a to všemi způsoby užití. Objednatel není povinen tato práva využít. Objednatel bude mít k takto vytvořenému dílu časově neomezené, bezplatné a nevýlučné užívací právo. Užívání materiálů a jakýchkoliv jejich kopií jedné strany druhou stranou je možné pouze pro účely, za jakými byly tyto materiály obdrženy na základě této </w:t>
      </w:r>
      <w:ins w:id="65" w:author="Dvořáková" w:date="2015-03-17T11:59:00Z">
        <w:r w:rsidR="008B5498">
          <w:rPr>
            <w:rFonts w:ascii="Calibri" w:eastAsia="Calibri" w:hAnsi="Calibri"/>
            <w:szCs w:val="22"/>
            <w:lang w:eastAsia="en-US"/>
          </w:rPr>
          <w:t>S</w:t>
        </w:r>
      </w:ins>
      <w:r w:rsidRPr="0020591E">
        <w:rPr>
          <w:rFonts w:ascii="Calibri" w:eastAsia="Calibri" w:hAnsi="Calibri"/>
          <w:szCs w:val="22"/>
          <w:lang w:eastAsia="en-US"/>
        </w:rPr>
        <w:t>mlouvy, pokud se strany nedohodnou jinak. Cena za tuto licenci je plně kryta v ceně dodávek, tato licence zůstane v platnosti během celé doby trvání ochrany autorských práv dle příslušných právních předpisů</w:t>
      </w:r>
      <w:r w:rsidR="0020591E">
        <w:rPr>
          <w:rFonts w:ascii="Calibri" w:eastAsia="Calibri" w:hAnsi="Calibri"/>
          <w:szCs w:val="22"/>
          <w:lang w:eastAsia="en-US"/>
        </w:rPr>
        <w:t>.</w:t>
      </w:r>
    </w:p>
    <w:p w:rsidR="0013508B" w:rsidRPr="0020591E"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t xml:space="preserve">Veškerá data zpracovávaná při poskytování dodávek dle této </w:t>
      </w:r>
      <w:ins w:id="66" w:author="Dvořáková" w:date="2015-03-17T11:59:00Z">
        <w:r w:rsidR="008B5498">
          <w:rPr>
            <w:rFonts w:ascii="Calibri" w:eastAsia="Calibri" w:hAnsi="Calibri"/>
            <w:szCs w:val="22"/>
            <w:lang w:eastAsia="en-US"/>
          </w:rPr>
          <w:t>S</w:t>
        </w:r>
      </w:ins>
      <w:r w:rsidRPr="0020591E">
        <w:rPr>
          <w:rFonts w:ascii="Calibri" w:eastAsia="Calibri" w:hAnsi="Calibri"/>
          <w:szCs w:val="22"/>
          <w:lang w:eastAsia="en-US"/>
        </w:rPr>
        <w:t>mlouvy jsou ve vlastnictví objednatele; tedy objednatel je dle dohody stran pořizovatelem příslušných databází ve smyslu § 89 autorského zákona.</w:t>
      </w:r>
    </w:p>
    <w:p w:rsidR="0013508B" w:rsidRPr="0020591E"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t>Zhotoviteli nebo původci softwaru (pokud je odlišný od zhotovitele – tedy u licencovaných programů třetích stran) náleží autorská práva a další práva duševního vlastnictví k softwaru.</w:t>
      </w:r>
    </w:p>
    <w:p w:rsidR="0013508B" w:rsidRPr="0020591E"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t xml:space="preserve">Objednatel nabývá práva užívat předmět licence okamžikem předání té části díla, jejíž součástí příslušné programové produkty jsou. </w:t>
      </w:r>
    </w:p>
    <w:p w:rsidR="0013508B" w:rsidRPr="0020591E"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t xml:space="preserve">Pokud </w:t>
      </w:r>
      <w:ins w:id="67" w:author="Dvořáková" w:date="2015-03-17T12:00:00Z">
        <w:r w:rsidR="008B5498">
          <w:rPr>
            <w:rFonts w:ascii="Calibri" w:eastAsia="Calibri" w:hAnsi="Calibri"/>
            <w:szCs w:val="22"/>
            <w:lang w:eastAsia="en-US"/>
          </w:rPr>
          <w:t>Z</w:t>
        </w:r>
      </w:ins>
      <w:r w:rsidRPr="0020591E">
        <w:rPr>
          <w:rFonts w:ascii="Calibri" w:eastAsia="Calibri" w:hAnsi="Calibri"/>
          <w:szCs w:val="22"/>
          <w:lang w:eastAsia="en-US"/>
        </w:rPr>
        <w:t xml:space="preserve">hotovitel v průběhu plnění předmětu </w:t>
      </w:r>
      <w:ins w:id="68" w:author="Dvořáková" w:date="2015-03-17T12:00:00Z">
        <w:r w:rsidR="008B5498">
          <w:rPr>
            <w:rFonts w:ascii="Calibri" w:eastAsia="Calibri" w:hAnsi="Calibri"/>
            <w:szCs w:val="22"/>
            <w:lang w:eastAsia="en-US"/>
          </w:rPr>
          <w:t>S</w:t>
        </w:r>
      </w:ins>
      <w:r w:rsidRPr="0020591E">
        <w:rPr>
          <w:rFonts w:ascii="Calibri" w:eastAsia="Calibri" w:hAnsi="Calibri"/>
          <w:szCs w:val="22"/>
          <w:lang w:eastAsia="en-US"/>
        </w:rPr>
        <w:t xml:space="preserve">mlouvy nebo doby platnosti </w:t>
      </w:r>
      <w:ins w:id="69" w:author="Dvořáková" w:date="2015-03-17T12:00:00Z">
        <w:r w:rsidR="008B5498">
          <w:rPr>
            <w:rFonts w:ascii="Calibri" w:eastAsia="Calibri" w:hAnsi="Calibri"/>
            <w:szCs w:val="22"/>
            <w:lang w:eastAsia="en-US"/>
          </w:rPr>
          <w:t>S</w:t>
        </w:r>
      </w:ins>
      <w:r w:rsidR="00713B56">
        <w:rPr>
          <w:rFonts w:ascii="Calibri" w:eastAsia="Calibri" w:hAnsi="Calibri"/>
          <w:szCs w:val="22"/>
          <w:lang w:eastAsia="en-US"/>
        </w:rPr>
        <w:t xml:space="preserve">ervisní smlouvy </w:t>
      </w:r>
      <w:r w:rsidRPr="0020591E">
        <w:rPr>
          <w:rFonts w:ascii="Calibri" w:eastAsia="Calibri" w:hAnsi="Calibri"/>
          <w:szCs w:val="22"/>
          <w:lang w:eastAsia="en-US"/>
        </w:rPr>
        <w:t>nahradí programové produkty novějšími, zavazuje se poskytnout odběrateli oprávnění k výkonu práva užít tyto nové programové produkty za podmínek obdobných původnímu oprávnění.</w:t>
      </w:r>
    </w:p>
    <w:p w:rsidR="0013508B" w:rsidRPr="0020591E"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lastRenderedPageBreak/>
        <w:t xml:space="preserve">V případě, že třetí strana uplatní nárok z důvodu porušení patentu nebo autorského práva produktem, jenž </w:t>
      </w:r>
      <w:ins w:id="70" w:author="Dvořáková" w:date="2015-03-17T12:00:00Z">
        <w:r w:rsidR="008B5498">
          <w:rPr>
            <w:rFonts w:ascii="Calibri" w:eastAsia="Calibri" w:hAnsi="Calibri"/>
            <w:szCs w:val="22"/>
            <w:lang w:eastAsia="en-US"/>
          </w:rPr>
          <w:t>Z</w:t>
        </w:r>
      </w:ins>
      <w:r w:rsidRPr="0020591E">
        <w:rPr>
          <w:rFonts w:ascii="Calibri" w:eastAsia="Calibri" w:hAnsi="Calibri"/>
          <w:szCs w:val="22"/>
          <w:lang w:eastAsia="en-US"/>
        </w:rPr>
        <w:t xml:space="preserve">hotovitel dodal </w:t>
      </w:r>
      <w:ins w:id="71" w:author="Dvořáková" w:date="2015-03-17T12:00:00Z">
        <w:r w:rsidR="008B5498">
          <w:rPr>
            <w:rFonts w:ascii="Calibri" w:eastAsia="Calibri" w:hAnsi="Calibri"/>
            <w:szCs w:val="22"/>
            <w:lang w:eastAsia="en-US"/>
          </w:rPr>
          <w:t>O</w:t>
        </w:r>
      </w:ins>
      <w:r w:rsidRPr="0020591E">
        <w:rPr>
          <w:rFonts w:ascii="Calibri" w:eastAsia="Calibri" w:hAnsi="Calibri"/>
          <w:szCs w:val="22"/>
          <w:lang w:eastAsia="en-US"/>
        </w:rPr>
        <w:t xml:space="preserve">bjednateli, bude </w:t>
      </w:r>
      <w:ins w:id="72" w:author="Dvořáková" w:date="2015-03-17T12:00:00Z">
        <w:r w:rsidR="008B5498">
          <w:rPr>
            <w:rFonts w:ascii="Calibri" w:eastAsia="Calibri" w:hAnsi="Calibri"/>
            <w:szCs w:val="22"/>
            <w:lang w:eastAsia="en-US"/>
          </w:rPr>
          <w:t>Z</w:t>
        </w:r>
      </w:ins>
      <w:r w:rsidRPr="0020591E">
        <w:rPr>
          <w:rFonts w:ascii="Calibri" w:eastAsia="Calibri" w:hAnsi="Calibri"/>
          <w:szCs w:val="22"/>
          <w:lang w:eastAsia="en-US"/>
        </w:rPr>
        <w:t xml:space="preserve">hotovitel hájit </w:t>
      </w:r>
      <w:ins w:id="73" w:author="Dvořáková" w:date="2015-03-17T12:00:00Z">
        <w:r w:rsidR="008B5498">
          <w:rPr>
            <w:rFonts w:ascii="Calibri" w:eastAsia="Calibri" w:hAnsi="Calibri"/>
            <w:szCs w:val="22"/>
            <w:lang w:eastAsia="en-US"/>
          </w:rPr>
          <w:t>O</w:t>
        </w:r>
      </w:ins>
      <w:r w:rsidRPr="0020591E">
        <w:rPr>
          <w:rFonts w:ascii="Calibri" w:eastAsia="Calibri" w:hAnsi="Calibri"/>
          <w:szCs w:val="22"/>
          <w:lang w:eastAsia="en-US"/>
        </w:rPr>
        <w:t xml:space="preserve">bjednatele před takovým nárokem na své náklady. Zhotovitel uhradí veškeré náklady, škody a poplatky uložené soudem či náhradu zahrnutou v dohodě o vyrovnání schválené, a to za předpokladu, že </w:t>
      </w:r>
      <w:ins w:id="74" w:author="Dvořáková" w:date="2015-03-17T12:00:00Z">
        <w:r w:rsidR="008B5498">
          <w:rPr>
            <w:rFonts w:ascii="Calibri" w:eastAsia="Calibri" w:hAnsi="Calibri"/>
            <w:szCs w:val="22"/>
            <w:lang w:eastAsia="en-US"/>
          </w:rPr>
          <w:t>O</w:t>
        </w:r>
      </w:ins>
      <w:r w:rsidRPr="0020591E">
        <w:rPr>
          <w:rFonts w:ascii="Calibri" w:eastAsia="Calibri" w:hAnsi="Calibri"/>
          <w:szCs w:val="22"/>
          <w:lang w:eastAsia="en-US"/>
        </w:rPr>
        <w:t xml:space="preserve">bjednatel: </w:t>
      </w:r>
    </w:p>
    <w:p w:rsidR="00713B56" w:rsidRDefault="00AB22DA" w:rsidP="00713B56">
      <w:pPr>
        <w:pStyle w:val="Nadpis4"/>
        <w:numPr>
          <w:ilvl w:val="0"/>
          <w:numId w:val="55"/>
        </w:numPr>
        <w:spacing w:after="0"/>
        <w:jc w:val="both"/>
        <w:rPr>
          <w:rFonts w:ascii="Calibri" w:hAnsi="Calibri"/>
          <w:b w:val="0"/>
          <w:snapToGrid w:val="0"/>
          <w:sz w:val="22"/>
          <w:szCs w:val="22"/>
        </w:rPr>
      </w:pPr>
      <w:r>
        <w:rPr>
          <w:rFonts w:ascii="Calibri" w:hAnsi="Calibri"/>
          <w:b w:val="0"/>
          <w:snapToGrid w:val="0"/>
          <w:sz w:val="22"/>
          <w:szCs w:val="22"/>
        </w:rPr>
        <w:t xml:space="preserve">bezodkladně předá </w:t>
      </w:r>
      <w:ins w:id="75" w:author="Dvořáková" w:date="2015-03-17T12:00:00Z">
        <w:r w:rsidR="008B5498">
          <w:rPr>
            <w:rFonts w:ascii="Calibri" w:hAnsi="Calibri"/>
            <w:b w:val="0"/>
            <w:snapToGrid w:val="0"/>
            <w:sz w:val="22"/>
            <w:szCs w:val="22"/>
          </w:rPr>
          <w:t>Z</w:t>
        </w:r>
      </w:ins>
      <w:r>
        <w:rPr>
          <w:rFonts w:ascii="Calibri" w:hAnsi="Calibri"/>
          <w:b w:val="0"/>
          <w:snapToGrid w:val="0"/>
          <w:sz w:val="22"/>
          <w:szCs w:val="22"/>
        </w:rPr>
        <w:t>hotoviteli písemné oznámení o takovém nároku; a</w:t>
      </w:r>
    </w:p>
    <w:p w:rsidR="0013508B" w:rsidRDefault="00AB22DA" w:rsidP="00713B56">
      <w:pPr>
        <w:pStyle w:val="Nadpis4"/>
        <w:numPr>
          <w:ilvl w:val="0"/>
          <w:numId w:val="55"/>
        </w:numPr>
        <w:spacing w:after="0"/>
        <w:jc w:val="both"/>
        <w:rPr>
          <w:rFonts w:ascii="Calibri" w:hAnsi="Calibri"/>
          <w:b w:val="0"/>
          <w:snapToGrid w:val="0"/>
          <w:sz w:val="22"/>
          <w:szCs w:val="22"/>
        </w:rPr>
      </w:pPr>
      <w:r>
        <w:rPr>
          <w:rFonts w:ascii="Calibri" w:hAnsi="Calibri"/>
          <w:b w:val="0"/>
          <w:snapToGrid w:val="0"/>
          <w:sz w:val="22"/>
          <w:szCs w:val="22"/>
        </w:rPr>
        <w:t xml:space="preserve">umožní </w:t>
      </w:r>
      <w:ins w:id="76" w:author="Dvořáková" w:date="2015-03-17T12:00:00Z">
        <w:r w:rsidR="008B5498">
          <w:rPr>
            <w:rFonts w:ascii="Calibri" w:hAnsi="Calibri"/>
            <w:b w:val="0"/>
            <w:snapToGrid w:val="0"/>
            <w:sz w:val="22"/>
            <w:szCs w:val="22"/>
          </w:rPr>
          <w:t>Z</w:t>
        </w:r>
      </w:ins>
      <w:r>
        <w:rPr>
          <w:rFonts w:ascii="Calibri" w:hAnsi="Calibri"/>
          <w:b w:val="0"/>
          <w:snapToGrid w:val="0"/>
          <w:sz w:val="22"/>
          <w:szCs w:val="22"/>
        </w:rPr>
        <w:t xml:space="preserve">hotoviteli řídit obhajobu a jednání o vyrovnání a bude se </w:t>
      </w:r>
      <w:ins w:id="77" w:author="Dvořáková" w:date="2015-03-17T12:00:00Z">
        <w:r w:rsidR="008B5498">
          <w:rPr>
            <w:rFonts w:ascii="Calibri" w:hAnsi="Calibri"/>
            <w:b w:val="0"/>
            <w:snapToGrid w:val="0"/>
            <w:sz w:val="22"/>
            <w:szCs w:val="22"/>
          </w:rPr>
          <w:t>Z</w:t>
        </w:r>
      </w:ins>
      <w:r>
        <w:rPr>
          <w:rFonts w:ascii="Calibri" w:hAnsi="Calibri"/>
          <w:b w:val="0"/>
          <w:snapToGrid w:val="0"/>
          <w:sz w:val="22"/>
          <w:szCs w:val="22"/>
        </w:rPr>
        <w:t>hotovitelem při obhajobě a jednáních o vyrovnání spolupracovat.</w:t>
      </w:r>
    </w:p>
    <w:p w:rsidR="0013508B" w:rsidRDefault="0013508B">
      <w:pPr>
        <w:tabs>
          <w:tab w:val="left" w:pos="0"/>
        </w:tabs>
        <w:suppressAutoHyphens w:val="0"/>
        <w:spacing w:after="240" w:line="276" w:lineRule="auto"/>
        <w:jc w:val="both"/>
        <w:rPr>
          <w:rFonts w:ascii="Calibri" w:eastAsia="Calibri" w:hAnsi="Calibri"/>
          <w:szCs w:val="22"/>
          <w:lang w:eastAsia="en-US"/>
        </w:rPr>
      </w:pPr>
    </w:p>
    <w:p w:rsidR="0013508B" w:rsidRDefault="0013508B" w:rsidP="003D37A7">
      <w:pPr>
        <w:numPr>
          <w:ilvl w:val="0"/>
          <w:numId w:val="52"/>
        </w:numPr>
        <w:suppressAutoHyphens w:val="0"/>
        <w:spacing w:after="240" w:line="276" w:lineRule="auto"/>
        <w:ind w:left="4536" w:hanging="2126"/>
        <w:contextualSpacing/>
        <w:jc w:val="center"/>
        <w:rPr>
          <w:rFonts w:ascii="Calibri" w:eastAsia="Calibri" w:hAnsi="Calibri"/>
          <w:b/>
          <w:szCs w:val="22"/>
          <w:lang w:eastAsia="en-US"/>
        </w:rPr>
      </w:pPr>
    </w:p>
    <w:p w:rsidR="0013508B" w:rsidRDefault="00AB22DA" w:rsidP="00C57B98">
      <w:pPr>
        <w:suppressAutoHyphens w:val="0"/>
        <w:spacing w:after="120" w:line="276" w:lineRule="auto"/>
        <w:ind w:left="567" w:hanging="567"/>
        <w:jc w:val="center"/>
        <w:rPr>
          <w:rFonts w:ascii="Calibri" w:eastAsia="Calibri" w:hAnsi="Calibri"/>
          <w:b/>
          <w:bCs/>
          <w:szCs w:val="22"/>
          <w:lang w:eastAsia="en-US"/>
        </w:rPr>
      </w:pPr>
      <w:r>
        <w:rPr>
          <w:rFonts w:ascii="Calibri" w:eastAsia="Calibri" w:hAnsi="Calibri"/>
          <w:b/>
          <w:bCs/>
          <w:szCs w:val="22"/>
          <w:lang w:eastAsia="en-US"/>
        </w:rPr>
        <w:t>Závěrečná ustanovení</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Tato Smlouva nabývá platnosti a účinnosti dnem jejího podpisu oběma smluvními stranami.</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Zánikem této Smlouvy nezanikají práva na majetkové sankce podle této Smlouvy.</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Tato Smlouva může být měněna pouze formou písemných očíslovaných dodatků podepsaných oprávněnými zástupci obou smluvních stran (tj. pouze statutárními zástupci podle jejich oprávnění vyplývajícího z obchodního rejstříku nebo osobami, které jsou oprávněny jednat ve věcech smluvních a jsou uvedeny v záhlaví Smlouvy).</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sidRPr="003D37A7">
        <w:rPr>
          <w:rFonts w:ascii="Calibri" w:eastAsia="Calibri" w:hAnsi="Calibri"/>
          <w:szCs w:val="22"/>
          <w:lang w:eastAsia="en-US"/>
        </w:rPr>
        <w:t>Objednatel a Zhotovitel se zavazují, že obchodní a technické informace, které jim byly smluvním partnerem svěřeny, nezpřístupní bez písemného souhlasu třetím osobám a tyto informace nepoužijí k jiným účelům než pro plnění této Smlouvy.</w:t>
      </w:r>
    </w:p>
    <w:p w:rsidR="00445D4E" w:rsidRPr="003D37A7" w:rsidRDefault="00445D4E"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Smluvní strany výslovně souhlasí s uveřejněním této Smlouvy v plném znění s výjimkou osobních údajů ve smyslu § 4 písm. a) zákona č. 101/2000 Sb., o ochraně osobních údajů a údajů označených Zhotovitelem jako obchodní tajemství dle § 504 zákona č. 89/2012 Sb., občanský zákoník.</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Pokud tato smlouva nestanoví jinak, řídí se právní vztahy jí založené občanským zákoníkem. </w:t>
      </w:r>
    </w:p>
    <w:p w:rsidR="007565B5" w:rsidRPr="007565B5" w:rsidRDefault="00F567E3" w:rsidP="007565B5">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Zhotovitel</w:t>
      </w:r>
      <w:r w:rsidR="007565B5" w:rsidRPr="007565B5">
        <w:rPr>
          <w:rFonts w:ascii="Calibri" w:eastAsia="Calibri" w:hAnsi="Calibri"/>
          <w:szCs w:val="22"/>
          <w:lang w:eastAsia="en-US"/>
        </w:rPr>
        <w:t xml:space="preserve"> se zavazuje, že v souladu se zákonem č. 320/2001 Sb., o finanční kontrole ve veřejné správě a o změně některých zákonů, ve znění pozdějších předpisů, nařízení Rady (ES) č. 1083/2006 o obecných ustanoveních týkajících se Evropského fondu pro regionální rozvoj, Evropského sociálního fondu a Fondu soudržnosti a o zrušení nařízení (ES) č. 1260/1999 nařízení Komise (ES) č. 1828/2006, kterým se stanoví prováděcí pravidla k nařízení Rady (ES) č. 1083/2006 o obecných ustanoveních týkajících se Evropského fondu pro regionální rozvoj, Evropského sociálního fondu a Fondu soudržnosti a k nařízení Evropského parlamentu a Rady (ES) č. 1080/2006 o Evropském fondu pro regionální rozvoj a v souladu s právními předpisy ČR a právem ES, vytvoří podmínky k provedení kontroly všech dokladů vztahujících se k dodávkám a službám pro projekt, umožní průběžné ověřování souladu údajů uváděných v účetních dokladech se skutečným stavem a poskytne součinnost všem osobám oprávněným k provádění kontroly, příp. jejich zmocněncům. </w:t>
      </w:r>
    </w:p>
    <w:p w:rsidR="008B5498" w:rsidRDefault="00AB22DA" w:rsidP="008B5498">
      <w:pPr>
        <w:numPr>
          <w:ilvl w:val="1"/>
          <w:numId w:val="52"/>
        </w:numPr>
        <w:suppressAutoHyphens w:val="0"/>
        <w:spacing w:after="240" w:line="276" w:lineRule="auto"/>
        <w:jc w:val="both"/>
        <w:rPr>
          <w:ins w:id="78" w:author="Dvořáková" w:date="2015-03-17T12:06:00Z"/>
          <w:rFonts w:ascii="Calibri" w:eastAsia="Calibri" w:hAnsi="Calibri"/>
          <w:szCs w:val="22"/>
          <w:lang w:eastAsia="en-US"/>
        </w:rPr>
      </w:pPr>
      <w:r w:rsidRPr="008B5498">
        <w:rPr>
          <w:rFonts w:ascii="Calibri" w:eastAsia="Calibri" w:hAnsi="Calibri"/>
          <w:szCs w:val="22"/>
          <w:lang w:eastAsia="en-US"/>
        </w:rPr>
        <w:lastRenderedPageBreak/>
        <w:t xml:space="preserve">Zhotovitel je povinen </w:t>
      </w:r>
      <w:ins w:id="79" w:author="Dvořáková" w:date="2015-03-17T12:03:00Z">
        <w:r w:rsidR="008B5498" w:rsidRPr="008B5498">
          <w:rPr>
            <w:rFonts w:ascii="Calibri" w:eastAsia="Calibri" w:hAnsi="Calibri"/>
            <w:szCs w:val="22"/>
            <w:lang w:eastAsia="en-US"/>
          </w:rPr>
          <w:t>řádně uchovávat veškerou dokumentaci související s</w:t>
        </w:r>
      </w:ins>
      <w:ins w:id="80" w:author="Dvořáková" w:date="2015-03-17T12:04:00Z">
        <w:r w:rsidR="008B5498" w:rsidRPr="008B5498">
          <w:rPr>
            <w:rFonts w:ascii="Calibri" w:eastAsia="Calibri" w:hAnsi="Calibri"/>
            <w:szCs w:val="22"/>
            <w:lang w:eastAsia="en-US"/>
          </w:rPr>
          <w:t> </w:t>
        </w:r>
      </w:ins>
      <w:ins w:id="81" w:author="Dvořáková" w:date="2015-03-17T12:03:00Z">
        <w:r w:rsidR="008B5498" w:rsidRPr="008B5498">
          <w:rPr>
            <w:rFonts w:ascii="Calibri" w:eastAsia="Calibri" w:hAnsi="Calibri"/>
            <w:szCs w:val="22"/>
            <w:lang w:eastAsia="en-US"/>
          </w:rPr>
          <w:t>reali</w:t>
        </w:r>
      </w:ins>
      <w:ins w:id="82" w:author="Dvořáková" w:date="2015-03-17T12:04:00Z">
        <w:r w:rsidR="008B5498" w:rsidRPr="008B5498">
          <w:rPr>
            <w:rFonts w:ascii="Calibri" w:eastAsia="Calibri" w:hAnsi="Calibri"/>
            <w:szCs w:val="22"/>
            <w:lang w:eastAsia="en-US"/>
          </w:rPr>
          <w:t>zací Díla min.</w:t>
        </w:r>
      </w:ins>
      <w:ins w:id="83" w:author="Dvořáková" w:date="2015-03-17T12:06:00Z">
        <w:r w:rsidR="008B5498">
          <w:rPr>
            <w:rFonts w:ascii="Calibri" w:eastAsia="Calibri" w:hAnsi="Calibri"/>
            <w:szCs w:val="22"/>
            <w:lang w:eastAsia="en-US"/>
          </w:rPr>
          <w:t> </w:t>
        </w:r>
      </w:ins>
      <w:ins w:id="84" w:author="Dvořáková" w:date="2015-03-17T12:04:00Z">
        <w:r w:rsidR="008B5498" w:rsidRPr="008B5498">
          <w:rPr>
            <w:rFonts w:ascii="Calibri" w:eastAsia="Calibri" w:hAnsi="Calibri"/>
            <w:szCs w:val="22"/>
            <w:lang w:eastAsia="en-US"/>
          </w:rPr>
          <w:t xml:space="preserve">do konce roku 2021. </w:t>
        </w:r>
      </w:ins>
      <w:ins w:id="85" w:author="Dvořáková" w:date="2015-03-17T12:05:00Z">
        <w:r w:rsidR="008B5498" w:rsidRPr="008B5498">
          <w:rPr>
            <w:rFonts w:ascii="Calibri" w:eastAsia="Calibri" w:hAnsi="Calibri"/>
            <w:szCs w:val="22"/>
            <w:lang w:eastAsia="en-US"/>
          </w:rPr>
          <w:t>O</w:t>
        </w:r>
      </w:ins>
      <w:r w:rsidRPr="008B5498">
        <w:rPr>
          <w:rFonts w:ascii="Calibri" w:eastAsia="Calibri" w:hAnsi="Calibri"/>
          <w:szCs w:val="22"/>
          <w:lang w:eastAsia="en-US"/>
        </w:rPr>
        <w:t>riginály účetních dokladů a dalších dokladů vztahujících se k realizaci předmětu této</w:t>
      </w:r>
      <w:ins w:id="86" w:author="Dvořáková" w:date="2015-03-17T12:05:00Z">
        <w:r w:rsidR="008B5498" w:rsidRPr="008E0D99">
          <w:rPr>
            <w:rFonts w:ascii="Calibri" w:eastAsia="Calibri" w:hAnsi="Calibri"/>
            <w:szCs w:val="22"/>
            <w:lang w:eastAsia="en-US"/>
          </w:rPr>
          <w:t xml:space="preserve"> S</w:t>
        </w:r>
      </w:ins>
      <w:r w:rsidRPr="00C57B98">
        <w:rPr>
          <w:rFonts w:ascii="Calibri" w:eastAsia="Calibri" w:hAnsi="Calibri"/>
          <w:szCs w:val="22"/>
          <w:lang w:eastAsia="en-US"/>
        </w:rPr>
        <w:t>mlouvy</w:t>
      </w:r>
      <w:ins w:id="87" w:author="Dvořáková" w:date="2015-03-17T12:05:00Z">
        <w:r w:rsidR="008B5498" w:rsidRPr="00C57B98">
          <w:rPr>
            <w:rFonts w:ascii="Calibri" w:eastAsia="Calibri" w:hAnsi="Calibri"/>
            <w:szCs w:val="22"/>
            <w:lang w:eastAsia="en-US"/>
          </w:rPr>
          <w:t xml:space="preserve"> je Zhotovitel povinen uchovávat způsobem uv</w:t>
        </w:r>
        <w:r w:rsidR="008B5498" w:rsidRPr="008B5498">
          <w:rPr>
            <w:rFonts w:ascii="Calibri" w:eastAsia="Calibri" w:hAnsi="Calibri"/>
            <w:szCs w:val="22"/>
            <w:lang w:eastAsia="en-US"/>
          </w:rPr>
          <w:t xml:space="preserve">edeným v zákoně č. 563/1991 Sb., o účetnictví, ve znění pozdějších předpisů, </w:t>
        </w:r>
      </w:ins>
      <w:r w:rsidRPr="008B5498">
        <w:rPr>
          <w:rFonts w:ascii="Calibri" w:eastAsia="Calibri" w:hAnsi="Calibri"/>
          <w:szCs w:val="22"/>
          <w:lang w:eastAsia="en-US"/>
        </w:rPr>
        <w:t>po dobu 10 let</w:t>
      </w:r>
      <w:ins w:id="88" w:author="Dvořáková" w:date="2015-03-17T12:06:00Z">
        <w:r w:rsidR="008B5498">
          <w:rPr>
            <w:rFonts w:ascii="Calibri" w:eastAsia="Calibri" w:hAnsi="Calibri"/>
            <w:szCs w:val="22"/>
            <w:lang w:eastAsia="en-US"/>
          </w:rPr>
          <w:t xml:space="preserve">. </w:t>
        </w:r>
      </w:ins>
      <w:r w:rsidRPr="008B5498">
        <w:rPr>
          <w:rFonts w:ascii="Calibri" w:eastAsia="Calibri" w:hAnsi="Calibri"/>
          <w:szCs w:val="22"/>
          <w:lang w:eastAsia="en-US"/>
        </w:rPr>
        <w:t xml:space="preserve"> </w:t>
      </w:r>
    </w:p>
    <w:p w:rsidR="0013508B" w:rsidRPr="008E0D99" w:rsidRDefault="00AB22DA" w:rsidP="008B5498">
      <w:pPr>
        <w:numPr>
          <w:ilvl w:val="1"/>
          <w:numId w:val="52"/>
        </w:numPr>
        <w:suppressAutoHyphens w:val="0"/>
        <w:spacing w:after="240" w:line="276" w:lineRule="auto"/>
        <w:jc w:val="both"/>
        <w:rPr>
          <w:rFonts w:ascii="Calibri" w:eastAsia="Calibri" w:hAnsi="Calibri"/>
          <w:szCs w:val="22"/>
          <w:lang w:eastAsia="en-US"/>
        </w:rPr>
      </w:pPr>
      <w:r w:rsidRPr="008B5498">
        <w:rPr>
          <w:rFonts w:ascii="Calibri" w:eastAsia="Calibri" w:hAnsi="Calibri"/>
          <w:szCs w:val="22"/>
          <w:lang w:eastAsia="en-US"/>
        </w:rPr>
        <w:t xml:space="preserve">Zhotovitel je povinen všechny písemné zprávy, písemné výstupy a prezentace opatřit vizuální identitou projektů dle Pravidel pro provádění informačních a propagačních opatření (viz příloha č. </w:t>
      </w:r>
      <w:ins w:id="89" w:author="Dvořáková" w:date="2015-03-17T12:07:00Z">
        <w:r w:rsidR="008E0D99">
          <w:rPr>
            <w:rFonts w:ascii="Calibri" w:eastAsia="Calibri" w:hAnsi="Calibri"/>
            <w:szCs w:val="22"/>
            <w:lang w:eastAsia="en-US"/>
          </w:rPr>
          <w:t>8</w:t>
        </w:r>
        <w:r w:rsidR="008E0D99" w:rsidRPr="008B5498">
          <w:rPr>
            <w:rFonts w:ascii="Calibri" w:eastAsia="Calibri" w:hAnsi="Calibri"/>
            <w:szCs w:val="22"/>
            <w:lang w:eastAsia="en-US"/>
          </w:rPr>
          <w:t xml:space="preserve"> </w:t>
        </w:r>
      </w:ins>
      <w:r w:rsidRPr="008B5498">
        <w:rPr>
          <w:rFonts w:ascii="Calibri" w:eastAsia="Calibri" w:hAnsi="Calibri"/>
          <w:szCs w:val="22"/>
          <w:lang w:eastAsia="en-US"/>
        </w:rPr>
        <w:t>Příručky, odkaz uveden v</w:t>
      </w:r>
      <w:r w:rsidR="003D37A7" w:rsidRPr="008B5498">
        <w:rPr>
          <w:rFonts w:ascii="Calibri" w:eastAsia="Calibri" w:hAnsi="Calibri"/>
          <w:szCs w:val="22"/>
          <w:lang w:eastAsia="en-US"/>
        </w:rPr>
        <w:t> odst.</w:t>
      </w:r>
      <w:r w:rsidRPr="008B5498">
        <w:rPr>
          <w:rFonts w:ascii="Calibri" w:eastAsia="Calibri" w:hAnsi="Calibri"/>
          <w:szCs w:val="22"/>
          <w:lang w:eastAsia="en-US"/>
        </w:rPr>
        <w:t xml:space="preserve"> </w:t>
      </w:r>
      <w:r w:rsidR="008B308F" w:rsidRPr="008B5498">
        <w:rPr>
          <w:rFonts w:ascii="Calibri" w:eastAsia="Calibri" w:hAnsi="Calibri"/>
          <w:szCs w:val="22"/>
          <w:lang w:eastAsia="en-US"/>
        </w:rPr>
        <w:fldChar w:fldCharType="begin"/>
      </w:r>
      <w:r w:rsidRPr="008E0D99">
        <w:rPr>
          <w:rFonts w:ascii="Calibri" w:eastAsia="Calibri" w:hAnsi="Calibri"/>
          <w:szCs w:val="22"/>
          <w:lang w:eastAsia="en-US"/>
        </w:rPr>
        <w:instrText xml:space="preserve"> REF _Ref356930107 \r \h  \* MERGEFORMAT </w:instrText>
      </w:r>
      <w:r w:rsidR="008B308F" w:rsidRPr="008B5498">
        <w:rPr>
          <w:rFonts w:ascii="Calibri" w:eastAsia="Calibri" w:hAnsi="Calibri"/>
          <w:szCs w:val="22"/>
          <w:lang w:eastAsia="en-US"/>
        </w:rPr>
      </w:r>
      <w:r w:rsidR="008B308F" w:rsidRPr="008B5498">
        <w:rPr>
          <w:rFonts w:ascii="Calibri" w:eastAsia="Calibri" w:hAnsi="Calibri"/>
          <w:szCs w:val="22"/>
          <w:lang w:eastAsia="en-US"/>
        </w:rPr>
        <w:fldChar w:fldCharType="separate"/>
      </w:r>
      <w:r w:rsidR="00F567E3">
        <w:rPr>
          <w:rFonts w:ascii="Calibri" w:eastAsia="Calibri" w:hAnsi="Calibri"/>
          <w:szCs w:val="22"/>
          <w:lang w:eastAsia="en-US"/>
        </w:rPr>
        <w:t>1.4</w:t>
      </w:r>
      <w:r w:rsidR="008B308F" w:rsidRPr="008B5498">
        <w:rPr>
          <w:rFonts w:ascii="Calibri" w:eastAsia="Calibri" w:hAnsi="Calibri"/>
          <w:szCs w:val="22"/>
          <w:lang w:eastAsia="en-US"/>
        </w:rPr>
        <w:fldChar w:fldCharType="end"/>
      </w:r>
      <w:r w:rsidRPr="008B5498">
        <w:rPr>
          <w:rFonts w:ascii="Calibri" w:eastAsia="Calibri" w:hAnsi="Calibri"/>
          <w:szCs w:val="22"/>
          <w:lang w:eastAsia="en-US"/>
        </w:rPr>
        <w:t xml:space="preserve"> této Smlouvy). Zhotovitel prohlašuje, že ke dni nabytí účinnosti této </w:t>
      </w:r>
      <w:ins w:id="90" w:author="Dvořáková" w:date="2015-03-17T12:07:00Z">
        <w:r w:rsidR="008E0D99">
          <w:rPr>
            <w:rFonts w:ascii="Calibri" w:eastAsia="Calibri" w:hAnsi="Calibri"/>
            <w:szCs w:val="22"/>
            <w:lang w:eastAsia="en-US"/>
          </w:rPr>
          <w:t>S</w:t>
        </w:r>
      </w:ins>
      <w:r w:rsidRPr="008B5498">
        <w:rPr>
          <w:rFonts w:ascii="Calibri" w:eastAsia="Calibri" w:hAnsi="Calibri"/>
          <w:szCs w:val="22"/>
          <w:lang w:eastAsia="en-US"/>
        </w:rPr>
        <w:t xml:space="preserve">mlouvy je s těmito pravidly seznámen. V případě, že v průběhu plnění této </w:t>
      </w:r>
      <w:ins w:id="91" w:author="Dvořáková" w:date="2015-03-17T12:07:00Z">
        <w:r w:rsidR="008E0D99">
          <w:rPr>
            <w:rFonts w:ascii="Calibri" w:eastAsia="Calibri" w:hAnsi="Calibri"/>
            <w:szCs w:val="22"/>
            <w:lang w:eastAsia="en-US"/>
          </w:rPr>
          <w:t>S</w:t>
        </w:r>
      </w:ins>
      <w:r w:rsidRPr="008B5498">
        <w:rPr>
          <w:rFonts w:ascii="Calibri" w:eastAsia="Calibri" w:hAnsi="Calibri"/>
          <w:szCs w:val="22"/>
          <w:lang w:eastAsia="en-US"/>
        </w:rPr>
        <w:t xml:space="preserve">mlouvy dojde ke změně těchto pravidel, je </w:t>
      </w:r>
      <w:ins w:id="92" w:author="Dvořáková" w:date="2015-03-17T12:07:00Z">
        <w:r w:rsidR="008E0D99">
          <w:rPr>
            <w:rFonts w:ascii="Calibri" w:eastAsia="Calibri" w:hAnsi="Calibri"/>
            <w:szCs w:val="22"/>
            <w:lang w:eastAsia="en-US"/>
          </w:rPr>
          <w:t>O</w:t>
        </w:r>
      </w:ins>
      <w:r w:rsidRPr="008B5498">
        <w:rPr>
          <w:rFonts w:ascii="Calibri" w:eastAsia="Calibri" w:hAnsi="Calibri"/>
          <w:szCs w:val="22"/>
          <w:lang w:eastAsia="en-US"/>
        </w:rPr>
        <w:t xml:space="preserve">bjednatel povinen o této skutečnosti </w:t>
      </w:r>
      <w:ins w:id="93" w:author="Dvořáková" w:date="2015-03-17T12:08:00Z">
        <w:r w:rsidR="008E0D99">
          <w:rPr>
            <w:rFonts w:ascii="Calibri" w:eastAsia="Calibri" w:hAnsi="Calibri"/>
            <w:szCs w:val="22"/>
            <w:lang w:eastAsia="en-US"/>
          </w:rPr>
          <w:t>Z</w:t>
        </w:r>
      </w:ins>
      <w:r w:rsidRPr="008B5498">
        <w:rPr>
          <w:rFonts w:ascii="Calibri" w:eastAsia="Calibri" w:hAnsi="Calibri"/>
          <w:szCs w:val="22"/>
          <w:lang w:eastAsia="en-US"/>
        </w:rPr>
        <w:t xml:space="preserve">hotovitele bezodkladně informovat. </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Zhotovitel se zavazuje:</w:t>
      </w:r>
    </w:p>
    <w:p w:rsidR="0013508B" w:rsidRDefault="00AB22DA">
      <w:pPr>
        <w:numPr>
          <w:ilvl w:val="0"/>
          <w:numId w:val="16"/>
        </w:numPr>
        <w:suppressAutoHyphens w:val="0"/>
        <w:spacing w:after="240" w:line="276" w:lineRule="auto"/>
        <w:ind w:left="851" w:hanging="284"/>
        <w:jc w:val="both"/>
        <w:rPr>
          <w:rFonts w:ascii="Calibri" w:eastAsia="Calibri" w:hAnsi="Calibri"/>
          <w:szCs w:val="22"/>
          <w:lang w:eastAsia="en-US"/>
        </w:rPr>
      </w:pPr>
      <w:r>
        <w:rPr>
          <w:rFonts w:ascii="Calibri" w:eastAsia="Calibri" w:hAnsi="Calibri"/>
          <w:szCs w:val="22"/>
          <w:lang w:eastAsia="en-US"/>
        </w:rPr>
        <w:t xml:space="preserve">poskytovat nezbytné informace týkající se </w:t>
      </w:r>
      <w:proofErr w:type="spellStart"/>
      <w:r>
        <w:rPr>
          <w:rFonts w:ascii="Calibri" w:eastAsia="Calibri" w:hAnsi="Calibri"/>
          <w:szCs w:val="22"/>
          <w:lang w:eastAsia="en-US"/>
        </w:rPr>
        <w:t>zhotovitelských</w:t>
      </w:r>
      <w:proofErr w:type="spellEnd"/>
      <w:r>
        <w:rPr>
          <w:rFonts w:ascii="Calibri" w:eastAsia="Calibri" w:hAnsi="Calibri"/>
          <w:szCs w:val="22"/>
          <w:lang w:eastAsia="en-US"/>
        </w:rPr>
        <w:t xml:space="preserve"> činností příslušným orgánům provádějícím audit a kontrolu realizace Díla;</w:t>
      </w:r>
    </w:p>
    <w:p w:rsidR="0013508B" w:rsidRDefault="008E0D99">
      <w:pPr>
        <w:numPr>
          <w:ilvl w:val="0"/>
          <w:numId w:val="16"/>
        </w:numPr>
        <w:suppressAutoHyphens w:val="0"/>
        <w:spacing w:after="240" w:line="276" w:lineRule="auto"/>
        <w:ind w:left="851" w:hanging="284"/>
        <w:jc w:val="both"/>
        <w:rPr>
          <w:rFonts w:ascii="Calibri" w:eastAsia="Calibri" w:hAnsi="Calibri"/>
          <w:szCs w:val="22"/>
          <w:lang w:eastAsia="en-US"/>
        </w:rPr>
      </w:pPr>
      <w:r>
        <w:rPr>
          <w:rFonts w:ascii="Calibri" w:eastAsia="Calibri" w:hAnsi="Calibri"/>
          <w:szCs w:val="22"/>
          <w:lang w:eastAsia="en-US"/>
        </w:rPr>
        <w:t xml:space="preserve">Zhotovitel je </w:t>
      </w:r>
      <w:r w:rsidR="00AB22DA">
        <w:rPr>
          <w:rFonts w:ascii="Calibri" w:eastAsia="Calibri" w:hAnsi="Calibri"/>
          <w:szCs w:val="22"/>
          <w:lang w:eastAsia="en-US"/>
        </w:rPr>
        <w:t>povinen umožnit osobám oprávněným k výkonu kontroly projektů provést kontrolu doklad</w:t>
      </w:r>
      <w:r>
        <w:rPr>
          <w:rFonts w:ascii="Calibri" w:eastAsia="Calibri" w:hAnsi="Calibri"/>
          <w:szCs w:val="22"/>
          <w:lang w:eastAsia="en-US"/>
        </w:rPr>
        <w:t>ů souvisejících s plněním této S</w:t>
      </w:r>
      <w:r w:rsidR="00AB22DA">
        <w:rPr>
          <w:rFonts w:ascii="Calibri" w:eastAsia="Calibri" w:hAnsi="Calibri"/>
          <w:szCs w:val="22"/>
          <w:lang w:eastAsia="en-US"/>
        </w:rPr>
        <w:t>mlouvy;</w:t>
      </w:r>
    </w:p>
    <w:p w:rsidR="0013508B" w:rsidRDefault="00AB22DA">
      <w:pPr>
        <w:numPr>
          <w:ilvl w:val="0"/>
          <w:numId w:val="16"/>
        </w:numPr>
        <w:suppressAutoHyphens w:val="0"/>
        <w:spacing w:after="240" w:line="276" w:lineRule="auto"/>
        <w:ind w:left="851" w:hanging="284"/>
        <w:jc w:val="both"/>
        <w:rPr>
          <w:rFonts w:ascii="Calibri" w:eastAsia="Calibri" w:hAnsi="Calibri"/>
          <w:szCs w:val="22"/>
          <w:lang w:eastAsia="en-US"/>
        </w:rPr>
      </w:pPr>
      <w:r>
        <w:rPr>
          <w:rFonts w:ascii="Calibri" w:eastAsia="Calibri" w:hAnsi="Calibri"/>
          <w:szCs w:val="22"/>
          <w:lang w:eastAsia="en-US"/>
        </w:rPr>
        <w:t>poskytovat Objednateli veškerou potřebnou součinnosti včetně veškerých potřebných podkladů pro zpracování monitorovacích zpráv předkládaných Objednatelem v souvislosti s kontrolou financování a plnění Projektu;</w:t>
      </w:r>
    </w:p>
    <w:p w:rsidR="0013508B" w:rsidRDefault="00AB22DA">
      <w:pPr>
        <w:numPr>
          <w:ilvl w:val="0"/>
          <w:numId w:val="16"/>
        </w:numPr>
        <w:suppressAutoHyphens w:val="0"/>
        <w:spacing w:after="240" w:line="276" w:lineRule="auto"/>
        <w:ind w:left="851" w:hanging="284"/>
        <w:jc w:val="both"/>
        <w:rPr>
          <w:rFonts w:ascii="Calibri" w:eastAsia="Calibri" w:hAnsi="Calibri"/>
          <w:szCs w:val="22"/>
          <w:lang w:eastAsia="en-US"/>
        </w:rPr>
      </w:pPr>
      <w:r>
        <w:rPr>
          <w:rFonts w:ascii="Calibri" w:eastAsia="Calibri" w:hAnsi="Calibri"/>
          <w:szCs w:val="22"/>
          <w:lang w:eastAsia="en-US"/>
        </w:rPr>
        <w:t>poskytovat nezbytnou součinnost, informace a dokumentaci pověřeným orgánům, zejména Centru pro regionální rozvoj České republiky, Ministerstvu financí České republiky, Evropské komisi, Účetnímu dvoru Evropské unie, Nejvyššímu kontrolnímu úřadu, příslušnému finančnímu úřadu a dalším oprávněným orgánů státní správy, jakož i jejich zaměstnancům a zmocněncům a vytvořit těmto podmínky k provedení kontroly vztahující se k provádění Díla dle této Smlouvy;</w:t>
      </w:r>
    </w:p>
    <w:p w:rsidR="0013508B" w:rsidRDefault="008E0D99"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Zhotovitel se zavazuje provést D</w:t>
      </w:r>
      <w:r w:rsidR="00AB22DA" w:rsidRPr="0020591E">
        <w:rPr>
          <w:rFonts w:ascii="Calibri" w:eastAsia="Calibri" w:hAnsi="Calibri"/>
          <w:szCs w:val="22"/>
          <w:lang w:eastAsia="en-US"/>
        </w:rPr>
        <w:t>ílo s využitím klíčových pracovníků, které uvedl v rámci prokazování kvalifikace a kteří jsou uvedení v</w:t>
      </w:r>
      <w:r>
        <w:rPr>
          <w:rFonts w:ascii="Calibri" w:eastAsia="Calibri" w:hAnsi="Calibri"/>
          <w:szCs w:val="22"/>
          <w:lang w:eastAsia="en-US"/>
        </w:rPr>
        <w:t> </w:t>
      </w:r>
      <w:r w:rsidR="00AB22DA" w:rsidRPr="008E0D99">
        <w:rPr>
          <w:rFonts w:ascii="Calibri" w:eastAsia="Calibri" w:hAnsi="Calibri"/>
          <w:b/>
          <w:szCs w:val="22"/>
          <w:lang w:eastAsia="en-US"/>
        </w:rPr>
        <w:t>příloze</w:t>
      </w:r>
      <w:r w:rsidRPr="008E0D99">
        <w:rPr>
          <w:rFonts w:ascii="Calibri" w:eastAsia="Calibri" w:hAnsi="Calibri"/>
          <w:b/>
          <w:szCs w:val="22"/>
          <w:lang w:eastAsia="en-US"/>
        </w:rPr>
        <w:t xml:space="preserve"> č. 6</w:t>
      </w:r>
      <w:r>
        <w:rPr>
          <w:rFonts w:ascii="Calibri" w:eastAsia="Calibri" w:hAnsi="Calibri"/>
          <w:szCs w:val="22"/>
          <w:lang w:eastAsia="en-US"/>
        </w:rPr>
        <w:t xml:space="preserve"> této Smlouvy (S</w:t>
      </w:r>
      <w:r w:rsidR="00AB22DA" w:rsidRPr="0020591E">
        <w:rPr>
          <w:rFonts w:ascii="Calibri" w:eastAsia="Calibri" w:hAnsi="Calibri"/>
          <w:szCs w:val="22"/>
          <w:lang w:eastAsia="en-US"/>
        </w:rPr>
        <w:t>eznam klíčových pracovníků). Zhotovitel je oprávněn změnit tyto klíčové pracovníky pouze ze závažných důvodů a s předchozím písemným souhlasem objednatele, přičemž musí být novými klíčovými pracovníky splněny původní požadavky na takového pracovníka.</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t>Zhotovitel je oprávněn změnit subdodavatele, kterými prokazoval kvalifikaci v zadávacím řízení Veřejné zakázky pouze ze závažných důvodů, přičemž musí být novými subdodavateli splněny původní požadavky na takového subdodavatele. Tato změna subdodavatele může být provedena pouze s</w:t>
      </w:r>
      <w:r w:rsidR="008E0D99">
        <w:rPr>
          <w:rFonts w:ascii="Calibri" w:eastAsia="Calibri" w:hAnsi="Calibri"/>
          <w:szCs w:val="22"/>
          <w:lang w:eastAsia="en-US"/>
        </w:rPr>
        <w:t xml:space="preserve"> předchozím písemným souhlasem O</w:t>
      </w:r>
      <w:r w:rsidRPr="0020591E">
        <w:rPr>
          <w:rFonts w:ascii="Calibri" w:eastAsia="Calibri" w:hAnsi="Calibri"/>
          <w:szCs w:val="22"/>
          <w:lang w:eastAsia="en-US"/>
        </w:rPr>
        <w:t xml:space="preserve">bjednatele. Seznam subdodavatelů, jimiž byla prokazována kvalifikace, je </w:t>
      </w:r>
      <w:r w:rsidRPr="008E0D99">
        <w:rPr>
          <w:rFonts w:ascii="Calibri" w:eastAsia="Calibri" w:hAnsi="Calibri"/>
          <w:b/>
          <w:szCs w:val="22"/>
          <w:lang w:eastAsia="en-US"/>
        </w:rPr>
        <w:t xml:space="preserve">přílohou </w:t>
      </w:r>
      <w:r w:rsidR="008E0D99" w:rsidRPr="008E0D99">
        <w:rPr>
          <w:rFonts w:ascii="Calibri" w:eastAsia="Calibri" w:hAnsi="Calibri"/>
          <w:b/>
          <w:szCs w:val="22"/>
          <w:lang w:eastAsia="en-US"/>
        </w:rPr>
        <w:t>č. 7</w:t>
      </w:r>
      <w:r w:rsidR="008E0D99">
        <w:rPr>
          <w:rFonts w:ascii="Calibri" w:eastAsia="Calibri" w:hAnsi="Calibri"/>
          <w:szCs w:val="22"/>
          <w:lang w:eastAsia="en-US"/>
        </w:rPr>
        <w:t xml:space="preserve"> této S</w:t>
      </w:r>
      <w:r w:rsidRPr="0020591E">
        <w:rPr>
          <w:rFonts w:ascii="Calibri" w:eastAsia="Calibri" w:hAnsi="Calibri"/>
          <w:szCs w:val="22"/>
          <w:lang w:eastAsia="en-US"/>
        </w:rPr>
        <w:t>mlouvy</w:t>
      </w:r>
      <w:r w:rsidR="008E0D99">
        <w:rPr>
          <w:rFonts w:ascii="Calibri" w:eastAsia="Calibri" w:hAnsi="Calibri"/>
          <w:szCs w:val="22"/>
          <w:lang w:eastAsia="en-US"/>
        </w:rPr>
        <w:t xml:space="preserve"> (Seznam subdodavatelů, jimiž byla prokazována kvalifikace)</w:t>
      </w:r>
      <w:r w:rsidRPr="0020591E">
        <w:rPr>
          <w:rFonts w:ascii="Calibri" w:eastAsia="Calibri" w:hAnsi="Calibri"/>
          <w:szCs w:val="22"/>
          <w:lang w:eastAsia="en-US"/>
        </w:rPr>
        <w:t>.</w:t>
      </w:r>
    </w:p>
    <w:p w:rsidR="0013508B" w:rsidRPr="0020591E" w:rsidRDefault="00AB22DA" w:rsidP="002916E0">
      <w:pPr>
        <w:numPr>
          <w:ilvl w:val="1"/>
          <w:numId w:val="52"/>
        </w:numPr>
        <w:suppressAutoHyphens w:val="0"/>
        <w:spacing w:after="240" w:line="276" w:lineRule="auto"/>
        <w:jc w:val="both"/>
        <w:rPr>
          <w:rFonts w:ascii="Calibri" w:eastAsia="Calibri" w:hAnsi="Calibri"/>
          <w:szCs w:val="22"/>
          <w:lang w:eastAsia="en-US"/>
        </w:rPr>
      </w:pPr>
      <w:r w:rsidRPr="0020591E">
        <w:rPr>
          <w:rFonts w:ascii="Calibri" w:eastAsia="Calibri" w:hAnsi="Calibri"/>
          <w:szCs w:val="22"/>
          <w:lang w:eastAsia="en-US"/>
        </w:rPr>
        <w:lastRenderedPageBreak/>
        <w:t>Zhotovitel se zavazuje, že po splnění předmětu dle této Smlouvy poskytne objednateli součinnost, aby objednatel mohl dostát svým povinnostem dle § 147a ZVZ, zejména mu na jeho žádost poskytne seznam subdodavatelů podí</w:t>
      </w:r>
      <w:r w:rsidR="008E0D99">
        <w:rPr>
          <w:rFonts w:ascii="Calibri" w:eastAsia="Calibri" w:hAnsi="Calibri"/>
          <w:szCs w:val="22"/>
          <w:lang w:eastAsia="en-US"/>
        </w:rPr>
        <w:t>lejících se na plnění dle této S</w:t>
      </w:r>
      <w:r w:rsidRPr="0020591E">
        <w:rPr>
          <w:rFonts w:ascii="Calibri" w:eastAsia="Calibri" w:hAnsi="Calibri"/>
          <w:szCs w:val="22"/>
          <w:lang w:eastAsia="en-US"/>
        </w:rPr>
        <w:t>mlouvy.</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Jestliže se některé ustanovení této Smlouvy ukáže jako neplatné, neúčinné nebo nevymahatelné, nebude tím dotčena platnost ani účinnost Smlouvy jako celku ani jejích zbývajících ustanovení. V takovém případě smluvní strany změní nebo přizpůsobí takové neplatné, neúčinné nebo nevymahatelné ustanovení písemnou formou tak, aby bylo dosaženo úpravy, které odpovídá účelu a úmyslu stran v době uzavření této Smlouvy, která je hospodářsky nejbližší neplatnému, neúčinnému nebo nevymahatelnému ustanovení, popřípadě podniknou jakékoliv další právní kroky vedoucí k realizaci původního účelu takového ustanovení.</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Smluvní </w:t>
      </w:r>
      <w:r w:rsidRPr="0020591E">
        <w:rPr>
          <w:rFonts w:ascii="Calibri" w:eastAsia="Calibri" w:hAnsi="Calibri"/>
          <w:szCs w:val="22"/>
          <w:lang w:eastAsia="en-US"/>
        </w:rPr>
        <w:t>strany</w:t>
      </w:r>
      <w:r>
        <w:rPr>
          <w:rFonts w:ascii="Calibri" w:eastAsia="Calibri" w:hAnsi="Calibri"/>
          <w:szCs w:val="22"/>
          <w:lang w:eastAsia="en-US"/>
        </w:rPr>
        <w:t xml:space="preserve"> prohlašují, že tato Smlouva byla uzavřena podle jejich pravé a svobodné vůle, vážně a srozumitelně, nikoli v tísni a za nápadně nevýhodných podmínek, a že souhlasí s jejím obsahem, což stvrzují svými podpisy.</w:t>
      </w:r>
    </w:p>
    <w:p w:rsidR="0013508B" w:rsidRDefault="00AB22DA" w:rsidP="002916E0">
      <w:pPr>
        <w:numPr>
          <w:ilvl w:val="1"/>
          <w:numId w:val="52"/>
        </w:numPr>
        <w:suppressAutoHyphens w:val="0"/>
        <w:spacing w:after="240" w:line="276" w:lineRule="auto"/>
        <w:jc w:val="both"/>
        <w:rPr>
          <w:rFonts w:ascii="Calibri" w:eastAsia="Calibri" w:hAnsi="Calibri"/>
          <w:szCs w:val="22"/>
          <w:lang w:eastAsia="en-US"/>
        </w:rPr>
      </w:pPr>
      <w:r>
        <w:rPr>
          <w:rFonts w:ascii="Calibri" w:eastAsia="Calibri" w:hAnsi="Calibri"/>
          <w:szCs w:val="22"/>
          <w:lang w:eastAsia="en-US"/>
        </w:rPr>
        <w:t xml:space="preserve">Tato </w:t>
      </w:r>
      <w:r w:rsidRPr="0020591E">
        <w:rPr>
          <w:rFonts w:ascii="Calibri" w:eastAsia="Calibri" w:hAnsi="Calibri"/>
          <w:szCs w:val="22"/>
          <w:lang w:eastAsia="en-US"/>
        </w:rPr>
        <w:t>Smlouva</w:t>
      </w:r>
      <w:r>
        <w:rPr>
          <w:rFonts w:ascii="Calibri" w:eastAsia="Calibri" w:hAnsi="Calibri"/>
          <w:szCs w:val="22"/>
          <w:lang w:eastAsia="en-US"/>
        </w:rPr>
        <w:t xml:space="preserve"> je zhotovena ve čtyřech vyhotoveních. Každá ze smluvních stran obdrží po dvou vyhotoveních.</w:t>
      </w:r>
    </w:p>
    <w:p w:rsidR="0020591E" w:rsidRPr="0020591E" w:rsidRDefault="0020591E" w:rsidP="0020591E">
      <w:pPr>
        <w:suppressAutoHyphens w:val="0"/>
        <w:spacing w:after="240" w:line="276" w:lineRule="auto"/>
        <w:ind w:left="567"/>
        <w:jc w:val="both"/>
        <w:rPr>
          <w:rFonts w:ascii="Calibri" w:eastAsia="Calibri" w:hAnsi="Calibri"/>
          <w:szCs w:val="22"/>
          <w:lang w:eastAsia="en-US"/>
        </w:rPr>
      </w:pPr>
    </w:p>
    <w:tbl>
      <w:tblPr>
        <w:tblW w:w="0" w:type="auto"/>
        <w:tblLook w:val="04A0" w:firstRow="1" w:lastRow="0" w:firstColumn="1" w:lastColumn="0" w:noHBand="0" w:noVBand="1"/>
      </w:tblPr>
      <w:tblGrid>
        <w:gridCol w:w="4606"/>
        <w:gridCol w:w="4606"/>
      </w:tblGrid>
      <w:tr w:rsidR="0013508B">
        <w:tc>
          <w:tcPr>
            <w:tcW w:w="4606" w:type="dxa"/>
            <w:shd w:val="clear" w:color="auto" w:fill="auto"/>
          </w:tcPr>
          <w:p w:rsidR="0013508B" w:rsidRDefault="00AB22DA">
            <w:pPr>
              <w:suppressAutoHyphens w:val="0"/>
              <w:spacing w:after="240" w:line="276" w:lineRule="auto"/>
              <w:ind w:left="567" w:hanging="567"/>
              <w:jc w:val="center"/>
              <w:rPr>
                <w:rFonts w:ascii="Calibri" w:eastAsia="Calibri" w:hAnsi="Calibri"/>
                <w:szCs w:val="22"/>
                <w:lang w:eastAsia="en-US"/>
              </w:rPr>
            </w:pPr>
            <w:r>
              <w:rPr>
                <w:rFonts w:ascii="Calibri" w:eastAsia="Calibri" w:hAnsi="Calibri"/>
                <w:szCs w:val="22"/>
                <w:lang w:eastAsia="en-US"/>
              </w:rPr>
              <w:t>V __________ dne __________</w:t>
            </w:r>
          </w:p>
          <w:p w:rsidR="0013508B" w:rsidRDefault="0013508B">
            <w:pPr>
              <w:suppressAutoHyphens w:val="0"/>
              <w:spacing w:after="240" w:line="276" w:lineRule="auto"/>
              <w:ind w:left="567" w:hanging="567"/>
              <w:jc w:val="center"/>
              <w:rPr>
                <w:rFonts w:ascii="Calibri" w:eastAsia="Calibri" w:hAnsi="Calibri"/>
                <w:szCs w:val="22"/>
                <w:lang w:eastAsia="en-US"/>
              </w:rPr>
            </w:pPr>
          </w:p>
          <w:p w:rsidR="0013508B" w:rsidRDefault="00AB22DA">
            <w:pPr>
              <w:suppressAutoHyphens w:val="0"/>
              <w:spacing w:after="240" w:line="276" w:lineRule="auto"/>
              <w:ind w:left="567" w:hanging="567"/>
              <w:contextualSpacing/>
              <w:jc w:val="center"/>
              <w:rPr>
                <w:rFonts w:ascii="Calibri" w:eastAsia="Calibri" w:hAnsi="Calibri"/>
                <w:szCs w:val="22"/>
                <w:lang w:eastAsia="en-US"/>
              </w:rPr>
            </w:pPr>
            <w:r>
              <w:rPr>
                <w:rFonts w:ascii="Calibri" w:eastAsia="Calibri" w:hAnsi="Calibri"/>
                <w:szCs w:val="22"/>
                <w:lang w:eastAsia="en-US"/>
              </w:rPr>
              <w:t>_________________________</w:t>
            </w:r>
          </w:p>
          <w:p w:rsidR="0013508B" w:rsidRDefault="003D37A7">
            <w:pPr>
              <w:suppressAutoHyphens w:val="0"/>
              <w:spacing w:after="240" w:line="276" w:lineRule="auto"/>
              <w:contextualSpacing/>
              <w:jc w:val="center"/>
              <w:rPr>
                <w:rFonts w:ascii="Calibri" w:eastAsia="Calibri" w:hAnsi="Calibri"/>
                <w:b/>
                <w:szCs w:val="22"/>
                <w:lang w:eastAsia="en-US"/>
              </w:rPr>
            </w:pPr>
            <w:r>
              <w:rPr>
                <w:rFonts w:ascii="Calibri" w:eastAsia="Calibri" w:hAnsi="Calibri"/>
                <w:b/>
                <w:szCs w:val="22"/>
                <w:lang w:eastAsia="en-US"/>
              </w:rPr>
              <w:t xml:space="preserve">Zdravotnická záchranná služba Královéhradeckého kraje, </w:t>
            </w:r>
            <w:proofErr w:type="spellStart"/>
            <w:r>
              <w:rPr>
                <w:rFonts w:ascii="Calibri" w:eastAsia="Calibri" w:hAnsi="Calibri"/>
                <w:b/>
                <w:szCs w:val="22"/>
                <w:lang w:eastAsia="en-US"/>
              </w:rPr>
              <w:t>p.o</w:t>
            </w:r>
            <w:proofErr w:type="spellEnd"/>
            <w:r>
              <w:rPr>
                <w:rFonts w:ascii="Calibri" w:eastAsia="Calibri" w:hAnsi="Calibri"/>
                <w:b/>
                <w:szCs w:val="22"/>
                <w:lang w:eastAsia="en-US"/>
              </w:rPr>
              <w:t>.</w:t>
            </w:r>
          </w:p>
          <w:p w:rsidR="0013508B" w:rsidRDefault="003D37A7">
            <w:pPr>
              <w:suppressAutoHyphens w:val="0"/>
              <w:spacing w:after="240" w:line="276" w:lineRule="auto"/>
              <w:contextualSpacing/>
              <w:jc w:val="center"/>
              <w:rPr>
                <w:rFonts w:ascii="Calibri" w:eastAsia="Calibri" w:hAnsi="Calibri"/>
                <w:b/>
                <w:szCs w:val="22"/>
                <w:lang w:eastAsia="en-US"/>
              </w:rPr>
            </w:pPr>
            <w:r>
              <w:rPr>
                <w:rFonts w:ascii="Calibri" w:eastAsia="Calibri" w:hAnsi="Calibri"/>
                <w:b/>
                <w:szCs w:val="22"/>
                <w:lang w:eastAsia="en-US"/>
              </w:rPr>
              <w:t>MUDr. Jiří Mašek</w:t>
            </w:r>
          </w:p>
          <w:p w:rsidR="0013508B" w:rsidRDefault="003D37A7" w:rsidP="003D37A7">
            <w:pPr>
              <w:suppressAutoHyphens w:val="0"/>
              <w:spacing w:after="240" w:line="276" w:lineRule="auto"/>
              <w:jc w:val="center"/>
              <w:rPr>
                <w:rFonts w:ascii="Calibri" w:hAnsi="Calibri" w:cs="Calibri"/>
                <w:color w:val="000000"/>
              </w:rPr>
            </w:pPr>
            <w:r>
              <w:rPr>
                <w:rFonts w:ascii="Calibri" w:eastAsia="Calibri" w:hAnsi="Calibri"/>
                <w:szCs w:val="22"/>
                <w:lang w:eastAsia="en-US"/>
              </w:rPr>
              <w:t>ředitel</w:t>
            </w:r>
          </w:p>
        </w:tc>
        <w:tc>
          <w:tcPr>
            <w:tcW w:w="4606" w:type="dxa"/>
            <w:shd w:val="clear" w:color="auto" w:fill="auto"/>
          </w:tcPr>
          <w:p w:rsidR="0013508B" w:rsidRDefault="00AB22DA">
            <w:pPr>
              <w:suppressAutoHyphens w:val="0"/>
              <w:spacing w:after="240" w:line="276" w:lineRule="auto"/>
              <w:jc w:val="center"/>
              <w:rPr>
                <w:rFonts w:ascii="Calibri" w:eastAsia="Calibri" w:hAnsi="Calibri"/>
                <w:szCs w:val="22"/>
                <w:lang w:eastAsia="en-US"/>
              </w:rPr>
            </w:pPr>
            <w:r>
              <w:rPr>
                <w:rFonts w:ascii="Calibri" w:eastAsia="Calibri" w:hAnsi="Calibri"/>
                <w:szCs w:val="22"/>
                <w:lang w:eastAsia="en-US"/>
              </w:rPr>
              <w:t>V __________ dne __________</w:t>
            </w:r>
          </w:p>
          <w:p w:rsidR="0013508B" w:rsidRDefault="0013508B">
            <w:pPr>
              <w:suppressAutoHyphens w:val="0"/>
              <w:spacing w:after="240" w:line="276" w:lineRule="auto"/>
              <w:ind w:left="567" w:hanging="567"/>
              <w:jc w:val="center"/>
              <w:rPr>
                <w:rFonts w:ascii="Calibri" w:eastAsia="Calibri" w:hAnsi="Calibri"/>
                <w:szCs w:val="22"/>
                <w:lang w:eastAsia="en-US"/>
              </w:rPr>
            </w:pPr>
          </w:p>
          <w:p w:rsidR="0013508B" w:rsidRDefault="00AB22DA">
            <w:pPr>
              <w:suppressAutoHyphens w:val="0"/>
              <w:spacing w:after="240" w:line="276" w:lineRule="auto"/>
              <w:ind w:left="567" w:hanging="567"/>
              <w:contextualSpacing/>
              <w:jc w:val="center"/>
              <w:rPr>
                <w:rFonts w:ascii="Calibri" w:eastAsia="Calibri" w:hAnsi="Calibri"/>
                <w:szCs w:val="22"/>
                <w:lang w:eastAsia="en-US"/>
              </w:rPr>
            </w:pPr>
            <w:r>
              <w:rPr>
                <w:rFonts w:ascii="Calibri" w:eastAsia="Calibri" w:hAnsi="Calibri"/>
                <w:szCs w:val="22"/>
                <w:lang w:eastAsia="en-US"/>
              </w:rPr>
              <w:t>_________________________</w:t>
            </w:r>
          </w:p>
          <w:p w:rsidR="0013508B" w:rsidRDefault="003D37A7">
            <w:pPr>
              <w:suppressAutoHyphens w:val="0"/>
              <w:spacing w:after="240" w:line="276" w:lineRule="auto"/>
              <w:ind w:left="567" w:hanging="567"/>
              <w:jc w:val="center"/>
              <w:rPr>
                <w:rFonts w:ascii="Calibri" w:hAnsi="Calibri" w:cs="Calibri"/>
                <w:color w:val="000000"/>
              </w:rPr>
            </w:pPr>
            <w:r w:rsidRPr="003D37A7">
              <w:rPr>
                <w:rFonts w:ascii="Calibri" w:eastAsia="Calibri" w:hAnsi="Calibri"/>
                <w:b/>
                <w:szCs w:val="22"/>
                <w:highlight w:val="yellow"/>
                <w:lang w:eastAsia="en-US"/>
              </w:rPr>
              <w:t>DOPLNIT</w:t>
            </w:r>
          </w:p>
        </w:tc>
      </w:tr>
    </w:tbl>
    <w:p w:rsidR="0013508B" w:rsidRDefault="00AB22DA" w:rsidP="0074769D">
      <w:pPr>
        <w:tabs>
          <w:tab w:val="left" w:pos="1843"/>
        </w:tabs>
        <w:suppressAutoHyphens w:val="0"/>
        <w:spacing w:after="240" w:line="276" w:lineRule="auto"/>
        <w:ind w:left="540"/>
        <w:jc w:val="both"/>
        <w:outlineLvl w:val="0"/>
        <w:rPr>
          <w:rFonts w:ascii="Calibri" w:eastAsia="Calibri" w:hAnsi="Calibri"/>
          <w:b/>
          <w:szCs w:val="22"/>
          <w:lang w:eastAsia="en-US"/>
        </w:rPr>
      </w:pPr>
      <w:r>
        <w:rPr>
          <w:rFonts w:ascii="Calibri" w:eastAsia="Calibri" w:hAnsi="Calibri"/>
          <w:szCs w:val="22"/>
          <w:highlight w:val="yellow"/>
          <w:lang w:eastAsia="en-US"/>
        </w:rPr>
        <w:br w:type="page"/>
      </w:r>
      <w:r>
        <w:rPr>
          <w:rFonts w:ascii="Calibri" w:eastAsia="Calibri" w:hAnsi="Calibri"/>
          <w:b/>
          <w:szCs w:val="22"/>
          <w:lang w:eastAsia="en-US"/>
        </w:rPr>
        <w:lastRenderedPageBreak/>
        <w:t xml:space="preserve">Příloha č. 1: </w:t>
      </w:r>
      <w:r w:rsidR="008E0D99">
        <w:rPr>
          <w:rFonts w:ascii="Calibri" w:eastAsia="Calibri" w:hAnsi="Calibri"/>
          <w:b/>
          <w:szCs w:val="22"/>
          <w:lang w:eastAsia="en-US"/>
        </w:rPr>
        <w:tab/>
      </w:r>
      <w:r w:rsidR="00946EF9">
        <w:rPr>
          <w:rFonts w:ascii="Calibri" w:eastAsia="Calibri" w:hAnsi="Calibri"/>
          <w:b/>
          <w:szCs w:val="22"/>
          <w:lang w:eastAsia="en-US"/>
        </w:rPr>
        <w:t>Technická specifikace pro věcnou část ZD</w:t>
      </w:r>
    </w:p>
    <w:p w:rsidR="0013508B" w:rsidRDefault="00AB22DA">
      <w:pPr>
        <w:tabs>
          <w:tab w:val="left" w:pos="1843"/>
        </w:tabs>
        <w:suppressAutoHyphens w:val="0"/>
        <w:spacing w:after="240" w:line="276" w:lineRule="auto"/>
        <w:ind w:left="540"/>
        <w:jc w:val="both"/>
        <w:rPr>
          <w:rFonts w:ascii="Calibri" w:eastAsia="Calibri" w:hAnsi="Calibri"/>
          <w:i/>
          <w:szCs w:val="22"/>
          <w:lang w:eastAsia="en-US"/>
        </w:rPr>
      </w:pPr>
      <w:r w:rsidRPr="0053087C">
        <w:rPr>
          <w:rFonts w:ascii="Calibri" w:eastAsia="Calibri" w:hAnsi="Calibri"/>
          <w:i/>
          <w:szCs w:val="22"/>
          <w:highlight w:val="yellow"/>
          <w:lang w:eastAsia="en-US"/>
        </w:rPr>
        <w:t xml:space="preserve">[Uchazeč vloží </w:t>
      </w:r>
      <w:r w:rsidR="00946EF9" w:rsidRPr="0053087C">
        <w:rPr>
          <w:rFonts w:ascii="Calibri" w:eastAsia="Calibri" w:hAnsi="Calibri"/>
          <w:i/>
          <w:szCs w:val="22"/>
          <w:highlight w:val="yellow"/>
          <w:lang w:eastAsia="en-US"/>
        </w:rPr>
        <w:t>celou</w:t>
      </w:r>
      <w:r w:rsidRPr="0053087C">
        <w:rPr>
          <w:rFonts w:ascii="Calibri" w:eastAsia="Calibri" w:hAnsi="Calibri"/>
          <w:i/>
          <w:szCs w:val="22"/>
          <w:highlight w:val="yellow"/>
          <w:lang w:eastAsia="en-US"/>
        </w:rPr>
        <w:t xml:space="preserve"> přílohu č. </w:t>
      </w:r>
      <w:r w:rsidR="008E0D99" w:rsidRPr="0053087C">
        <w:rPr>
          <w:rFonts w:ascii="Calibri" w:eastAsia="Calibri" w:hAnsi="Calibri"/>
          <w:i/>
          <w:szCs w:val="22"/>
          <w:highlight w:val="yellow"/>
          <w:lang w:eastAsia="en-US"/>
        </w:rPr>
        <w:t>1 ZD</w:t>
      </w:r>
      <w:r w:rsidR="00946EF9" w:rsidRPr="0053087C">
        <w:rPr>
          <w:rFonts w:ascii="Calibri" w:eastAsia="Calibri" w:hAnsi="Calibri"/>
          <w:i/>
          <w:szCs w:val="22"/>
          <w:highlight w:val="yellow"/>
          <w:lang w:eastAsia="en-US"/>
        </w:rPr>
        <w:t>]</w:t>
      </w:r>
    </w:p>
    <w:p w:rsidR="008E0D99" w:rsidRPr="008E0D99" w:rsidRDefault="00AB22DA" w:rsidP="008E0D99">
      <w:pPr>
        <w:suppressAutoHyphens w:val="0"/>
        <w:spacing w:after="240" w:line="276" w:lineRule="auto"/>
        <w:ind w:left="1843" w:hanging="1303"/>
        <w:jc w:val="both"/>
        <w:outlineLvl w:val="0"/>
        <w:rPr>
          <w:rFonts w:ascii="Calibri" w:eastAsia="Calibri" w:hAnsi="Calibri"/>
          <w:b/>
          <w:szCs w:val="22"/>
          <w:lang w:eastAsia="en-US"/>
        </w:rPr>
      </w:pPr>
      <w:r>
        <w:rPr>
          <w:rFonts w:ascii="Calibri" w:eastAsia="Calibri" w:hAnsi="Calibri"/>
          <w:b/>
          <w:szCs w:val="22"/>
          <w:lang w:eastAsia="en-US"/>
        </w:rPr>
        <w:t xml:space="preserve">Příloha č. 2: </w:t>
      </w:r>
      <w:r w:rsidR="008E0D99" w:rsidRPr="008E0D99">
        <w:rPr>
          <w:rFonts w:ascii="Calibri" w:eastAsia="Calibri" w:hAnsi="Calibri"/>
          <w:b/>
          <w:szCs w:val="22"/>
          <w:lang w:eastAsia="en-US"/>
        </w:rPr>
        <w:t xml:space="preserve">Popis návrhu řešení a architektury díla včetně soupisu prvků, komponent a licencí, </w:t>
      </w:r>
    </w:p>
    <w:p w:rsidR="0013508B" w:rsidRPr="0053087C" w:rsidRDefault="008E0D99" w:rsidP="008E0D99">
      <w:pPr>
        <w:tabs>
          <w:tab w:val="left" w:pos="1843"/>
        </w:tabs>
        <w:suppressAutoHyphens w:val="0"/>
        <w:spacing w:after="240" w:line="276" w:lineRule="auto"/>
        <w:ind w:left="540"/>
        <w:jc w:val="both"/>
        <w:outlineLvl w:val="0"/>
        <w:rPr>
          <w:rFonts w:ascii="Calibri" w:eastAsia="Calibri" w:hAnsi="Calibri"/>
          <w:i/>
          <w:szCs w:val="22"/>
          <w:highlight w:val="yellow"/>
          <w:lang w:eastAsia="en-US"/>
        </w:rPr>
      </w:pPr>
      <w:r>
        <w:rPr>
          <w:rFonts w:ascii="Calibri" w:eastAsia="Calibri" w:hAnsi="Calibri"/>
          <w:i/>
          <w:szCs w:val="22"/>
          <w:lang w:eastAsia="en-US"/>
        </w:rPr>
        <w:t xml:space="preserve"> </w:t>
      </w:r>
      <w:r w:rsidR="00AB22DA" w:rsidRPr="0053087C">
        <w:rPr>
          <w:rFonts w:ascii="Calibri" w:eastAsia="Calibri" w:hAnsi="Calibri"/>
          <w:i/>
          <w:szCs w:val="22"/>
          <w:highlight w:val="yellow"/>
          <w:lang w:eastAsia="en-US"/>
        </w:rPr>
        <w:t>[Uchazeč vloží</w:t>
      </w:r>
      <w:r w:rsidR="00946EF9" w:rsidRPr="0053087C">
        <w:rPr>
          <w:rFonts w:ascii="Calibri" w:eastAsia="Calibri" w:hAnsi="Calibri"/>
          <w:i/>
          <w:szCs w:val="22"/>
          <w:highlight w:val="yellow"/>
          <w:lang w:eastAsia="en-US"/>
        </w:rPr>
        <w:t xml:space="preserve"> popis návrhu řešení a architektury díla. Uchazeč dále uvede soupis prvků, komponent a licencí dle struktury uvedené v kap. 7.3 přílohy č. 1  ZD</w:t>
      </w:r>
      <w:r w:rsidR="00AB22DA" w:rsidRPr="0053087C">
        <w:rPr>
          <w:rFonts w:ascii="Calibri" w:eastAsia="Calibri" w:hAnsi="Calibri"/>
          <w:i/>
          <w:szCs w:val="22"/>
          <w:highlight w:val="yellow"/>
          <w:lang w:eastAsia="en-US"/>
        </w:rPr>
        <w:t>]</w:t>
      </w:r>
    </w:p>
    <w:p w:rsidR="00946EF9" w:rsidRPr="0053087C" w:rsidRDefault="00946EF9" w:rsidP="00946EF9">
      <w:pPr>
        <w:suppressAutoHyphens w:val="0"/>
        <w:spacing w:line="276" w:lineRule="auto"/>
        <w:ind w:left="567" w:hanging="28"/>
        <w:jc w:val="center"/>
        <w:rPr>
          <w:rFonts w:ascii="Calibri" w:eastAsia="Calibri" w:hAnsi="Calibri"/>
          <w:b/>
          <w:szCs w:val="22"/>
          <w:highlight w:val="yellow"/>
          <w:lang w:eastAsia="en-US"/>
        </w:rPr>
      </w:pPr>
      <w:r w:rsidRPr="0053087C">
        <w:rPr>
          <w:rFonts w:ascii="Calibri" w:eastAsia="Calibri" w:hAnsi="Calibri"/>
          <w:b/>
          <w:szCs w:val="22"/>
          <w:highlight w:val="yellow"/>
          <w:lang w:eastAsia="en-US"/>
        </w:rPr>
        <w:t>Soupis prvků, komponent a licencí</w:t>
      </w:r>
    </w:p>
    <w:tbl>
      <w:tblPr>
        <w:tblStyle w:val="Mkatabulky"/>
        <w:tblW w:w="0" w:type="auto"/>
        <w:jc w:val="center"/>
        <w:tblLook w:val="04A0" w:firstRow="1" w:lastRow="0" w:firstColumn="1" w:lastColumn="0" w:noHBand="0" w:noVBand="1"/>
      </w:tblPr>
      <w:tblGrid>
        <w:gridCol w:w="760"/>
        <w:gridCol w:w="1033"/>
        <w:gridCol w:w="557"/>
        <w:gridCol w:w="1212"/>
        <w:gridCol w:w="2071"/>
      </w:tblGrid>
      <w:tr w:rsidR="00946EF9" w:rsidTr="00946EF9">
        <w:trPr>
          <w:jc w:val="center"/>
        </w:trPr>
        <w:tc>
          <w:tcPr>
            <w:tcW w:w="0" w:type="auto"/>
          </w:tcPr>
          <w:p w:rsidR="00946EF9" w:rsidRPr="0053087C" w:rsidRDefault="00946EF9" w:rsidP="00946EF9">
            <w:pPr>
              <w:suppressAutoHyphens w:val="0"/>
              <w:spacing w:after="120" w:line="276" w:lineRule="auto"/>
              <w:rPr>
                <w:rFonts w:ascii="Calibri" w:eastAsia="Calibri" w:hAnsi="Calibri"/>
                <w:szCs w:val="22"/>
                <w:highlight w:val="yellow"/>
                <w:lang w:eastAsia="en-US"/>
              </w:rPr>
            </w:pPr>
            <w:r w:rsidRPr="0053087C">
              <w:rPr>
                <w:rFonts w:ascii="Calibri" w:eastAsia="Calibri" w:hAnsi="Calibri"/>
                <w:szCs w:val="22"/>
                <w:highlight w:val="yellow"/>
                <w:lang w:eastAsia="en-US"/>
              </w:rPr>
              <w:t>Název</w:t>
            </w:r>
          </w:p>
        </w:tc>
        <w:tc>
          <w:tcPr>
            <w:tcW w:w="0" w:type="auto"/>
          </w:tcPr>
          <w:p w:rsidR="00946EF9" w:rsidRPr="0053087C" w:rsidRDefault="00946EF9" w:rsidP="00946EF9">
            <w:pPr>
              <w:suppressAutoHyphens w:val="0"/>
              <w:spacing w:after="120" w:line="276" w:lineRule="auto"/>
              <w:rPr>
                <w:rFonts w:ascii="Calibri" w:eastAsia="Calibri" w:hAnsi="Calibri"/>
                <w:szCs w:val="22"/>
                <w:highlight w:val="yellow"/>
                <w:lang w:eastAsia="en-US"/>
              </w:rPr>
            </w:pPr>
            <w:r w:rsidRPr="0053087C">
              <w:rPr>
                <w:rFonts w:ascii="Calibri" w:eastAsia="Calibri" w:hAnsi="Calibri"/>
                <w:szCs w:val="22"/>
                <w:highlight w:val="yellow"/>
                <w:lang w:eastAsia="en-US"/>
              </w:rPr>
              <w:t>Množství</w:t>
            </w:r>
          </w:p>
        </w:tc>
        <w:tc>
          <w:tcPr>
            <w:tcW w:w="0" w:type="auto"/>
          </w:tcPr>
          <w:p w:rsidR="00946EF9" w:rsidRPr="0053087C" w:rsidRDefault="00946EF9" w:rsidP="00946EF9">
            <w:pPr>
              <w:suppressAutoHyphens w:val="0"/>
              <w:spacing w:after="120" w:line="276" w:lineRule="auto"/>
              <w:rPr>
                <w:rFonts w:ascii="Calibri" w:eastAsia="Calibri" w:hAnsi="Calibri"/>
                <w:szCs w:val="22"/>
                <w:highlight w:val="yellow"/>
                <w:lang w:eastAsia="en-US"/>
              </w:rPr>
            </w:pPr>
            <w:r w:rsidRPr="0053087C">
              <w:rPr>
                <w:rFonts w:ascii="Calibri" w:eastAsia="Calibri" w:hAnsi="Calibri"/>
                <w:szCs w:val="22"/>
                <w:highlight w:val="yellow"/>
                <w:lang w:eastAsia="en-US"/>
              </w:rPr>
              <w:t>P/N</w:t>
            </w:r>
          </w:p>
        </w:tc>
        <w:tc>
          <w:tcPr>
            <w:tcW w:w="0" w:type="auto"/>
          </w:tcPr>
          <w:p w:rsidR="00946EF9" w:rsidRPr="0053087C" w:rsidRDefault="00946EF9" w:rsidP="00946EF9">
            <w:pPr>
              <w:suppressAutoHyphens w:val="0"/>
              <w:spacing w:after="120" w:line="276" w:lineRule="auto"/>
              <w:rPr>
                <w:rFonts w:ascii="Calibri" w:eastAsia="Calibri" w:hAnsi="Calibri"/>
                <w:szCs w:val="22"/>
                <w:highlight w:val="yellow"/>
                <w:lang w:eastAsia="en-US"/>
              </w:rPr>
            </w:pPr>
            <w:r w:rsidRPr="0053087C">
              <w:rPr>
                <w:rFonts w:ascii="Calibri" w:eastAsia="Calibri" w:hAnsi="Calibri"/>
                <w:szCs w:val="22"/>
                <w:highlight w:val="yellow"/>
                <w:lang w:eastAsia="en-US"/>
              </w:rPr>
              <w:t>Specifikace</w:t>
            </w:r>
          </w:p>
        </w:tc>
        <w:tc>
          <w:tcPr>
            <w:tcW w:w="0" w:type="auto"/>
          </w:tcPr>
          <w:p w:rsidR="00946EF9" w:rsidRPr="00946EF9" w:rsidRDefault="00946EF9" w:rsidP="00946EF9">
            <w:pPr>
              <w:suppressAutoHyphens w:val="0"/>
              <w:spacing w:after="120" w:line="276" w:lineRule="auto"/>
              <w:rPr>
                <w:rFonts w:ascii="Calibri" w:eastAsia="Calibri" w:hAnsi="Calibri"/>
                <w:szCs w:val="22"/>
                <w:lang w:eastAsia="en-US"/>
              </w:rPr>
            </w:pPr>
            <w:r w:rsidRPr="0053087C">
              <w:rPr>
                <w:rFonts w:ascii="Calibri" w:eastAsia="Calibri" w:hAnsi="Calibri"/>
                <w:szCs w:val="22"/>
                <w:highlight w:val="yellow"/>
                <w:lang w:eastAsia="en-US"/>
              </w:rPr>
              <w:t>Doplňující informace</w:t>
            </w:r>
          </w:p>
        </w:tc>
      </w:tr>
      <w:tr w:rsidR="00946EF9" w:rsidTr="00946EF9">
        <w:trPr>
          <w:jc w:val="center"/>
        </w:trPr>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r>
      <w:tr w:rsidR="00946EF9" w:rsidTr="00946EF9">
        <w:trPr>
          <w:jc w:val="center"/>
        </w:trPr>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c>
          <w:tcPr>
            <w:tcW w:w="0" w:type="auto"/>
          </w:tcPr>
          <w:p w:rsidR="00946EF9" w:rsidRDefault="00946EF9" w:rsidP="00946EF9">
            <w:pPr>
              <w:suppressAutoHyphens w:val="0"/>
              <w:spacing w:after="120" w:line="276" w:lineRule="auto"/>
              <w:rPr>
                <w:rFonts w:ascii="Calibri" w:eastAsia="Calibri" w:hAnsi="Calibri"/>
                <w:i/>
                <w:szCs w:val="22"/>
                <w:lang w:eastAsia="en-US"/>
              </w:rPr>
            </w:pPr>
          </w:p>
        </w:tc>
      </w:tr>
    </w:tbl>
    <w:p w:rsidR="00946EF9" w:rsidRDefault="00946EF9" w:rsidP="0074769D">
      <w:pPr>
        <w:tabs>
          <w:tab w:val="left" w:pos="1843"/>
        </w:tabs>
        <w:suppressAutoHyphens w:val="0"/>
        <w:spacing w:after="240" w:line="276" w:lineRule="auto"/>
        <w:ind w:left="540"/>
        <w:jc w:val="both"/>
        <w:outlineLvl w:val="0"/>
        <w:rPr>
          <w:rFonts w:ascii="Calibri" w:eastAsia="Calibri" w:hAnsi="Calibri"/>
          <w:b/>
          <w:szCs w:val="22"/>
          <w:lang w:eastAsia="en-US"/>
        </w:rPr>
      </w:pPr>
    </w:p>
    <w:p w:rsidR="0013508B" w:rsidRDefault="00AB22DA" w:rsidP="0074769D">
      <w:pPr>
        <w:tabs>
          <w:tab w:val="left" w:pos="1843"/>
        </w:tabs>
        <w:suppressAutoHyphens w:val="0"/>
        <w:spacing w:after="240" w:line="276" w:lineRule="auto"/>
        <w:ind w:left="540"/>
        <w:jc w:val="both"/>
        <w:outlineLvl w:val="0"/>
        <w:rPr>
          <w:rFonts w:ascii="Calibri" w:eastAsia="Calibri" w:hAnsi="Calibri"/>
          <w:b/>
          <w:szCs w:val="22"/>
          <w:lang w:eastAsia="en-US"/>
        </w:rPr>
      </w:pPr>
      <w:r>
        <w:rPr>
          <w:rFonts w:ascii="Calibri" w:eastAsia="Calibri" w:hAnsi="Calibri"/>
          <w:b/>
          <w:szCs w:val="22"/>
          <w:lang w:eastAsia="en-US"/>
        </w:rPr>
        <w:t xml:space="preserve">Příloha č. 3: </w:t>
      </w:r>
      <w:r w:rsidR="00946EF9">
        <w:rPr>
          <w:rFonts w:ascii="Calibri" w:eastAsia="Calibri" w:hAnsi="Calibri"/>
          <w:b/>
          <w:szCs w:val="22"/>
          <w:lang w:eastAsia="en-US"/>
        </w:rPr>
        <w:t>Časový harmonogram realizace díla</w:t>
      </w:r>
    </w:p>
    <w:p w:rsidR="0013508B" w:rsidRDefault="00AB22DA" w:rsidP="008E0D99">
      <w:pPr>
        <w:tabs>
          <w:tab w:val="left" w:pos="1843"/>
        </w:tabs>
        <w:suppressAutoHyphens w:val="0"/>
        <w:spacing w:after="240" w:line="276" w:lineRule="auto"/>
        <w:ind w:left="540"/>
        <w:jc w:val="both"/>
        <w:rPr>
          <w:rFonts w:ascii="Calibri" w:eastAsia="Calibri" w:hAnsi="Calibri"/>
          <w:i/>
          <w:szCs w:val="22"/>
          <w:lang w:eastAsia="en-US"/>
        </w:rPr>
      </w:pPr>
      <w:r w:rsidRPr="0053087C">
        <w:rPr>
          <w:rFonts w:ascii="Calibri" w:eastAsia="Calibri" w:hAnsi="Calibri"/>
          <w:i/>
          <w:szCs w:val="22"/>
          <w:highlight w:val="yellow"/>
          <w:lang w:eastAsia="en-US"/>
        </w:rPr>
        <w:t>[</w:t>
      </w:r>
      <w:r w:rsidR="008E0D99" w:rsidRPr="0053087C">
        <w:rPr>
          <w:rFonts w:ascii="Calibri" w:eastAsia="Calibri" w:hAnsi="Calibri"/>
          <w:i/>
          <w:szCs w:val="22"/>
          <w:highlight w:val="yellow"/>
          <w:lang w:eastAsia="en-US"/>
        </w:rPr>
        <w:t>Přílohu zpracuje uchazeč v souladu s přílohou č. 1 ZD]</w:t>
      </w:r>
    </w:p>
    <w:p w:rsidR="0013508B" w:rsidRDefault="00AB22DA" w:rsidP="0074769D">
      <w:pPr>
        <w:tabs>
          <w:tab w:val="left" w:pos="1843"/>
        </w:tabs>
        <w:suppressAutoHyphens w:val="0"/>
        <w:spacing w:after="240" w:line="276" w:lineRule="auto"/>
        <w:ind w:left="540"/>
        <w:jc w:val="both"/>
        <w:outlineLvl w:val="0"/>
        <w:rPr>
          <w:rFonts w:ascii="Calibri" w:eastAsia="Calibri" w:hAnsi="Calibri"/>
          <w:b/>
          <w:szCs w:val="22"/>
          <w:lang w:eastAsia="en-US"/>
        </w:rPr>
      </w:pPr>
      <w:r>
        <w:rPr>
          <w:rFonts w:ascii="Calibri" w:eastAsia="Calibri" w:hAnsi="Calibri"/>
          <w:b/>
          <w:szCs w:val="22"/>
          <w:lang w:eastAsia="en-US"/>
        </w:rPr>
        <w:t xml:space="preserve">Příloha č. 4: </w:t>
      </w:r>
      <w:r w:rsidR="00946EF9">
        <w:rPr>
          <w:rFonts w:ascii="Calibri" w:eastAsia="Calibri" w:hAnsi="Calibri"/>
          <w:b/>
          <w:szCs w:val="22"/>
          <w:lang w:eastAsia="en-US"/>
        </w:rPr>
        <w:t xml:space="preserve">Záruční podmínky </w:t>
      </w:r>
    </w:p>
    <w:p w:rsidR="0013508B" w:rsidRDefault="00AB22DA">
      <w:pPr>
        <w:tabs>
          <w:tab w:val="left" w:pos="1843"/>
        </w:tabs>
        <w:suppressAutoHyphens w:val="0"/>
        <w:spacing w:after="240" w:line="276" w:lineRule="auto"/>
        <w:ind w:left="540"/>
        <w:jc w:val="both"/>
        <w:rPr>
          <w:rFonts w:ascii="Calibri" w:eastAsia="Calibri" w:hAnsi="Calibri"/>
          <w:i/>
          <w:szCs w:val="22"/>
          <w:lang w:eastAsia="en-US"/>
        </w:rPr>
      </w:pPr>
      <w:r w:rsidRPr="0053087C">
        <w:rPr>
          <w:rFonts w:ascii="Calibri" w:eastAsia="Calibri" w:hAnsi="Calibri"/>
          <w:i/>
          <w:szCs w:val="22"/>
          <w:highlight w:val="yellow"/>
          <w:lang w:eastAsia="en-US"/>
        </w:rPr>
        <w:t>[</w:t>
      </w:r>
      <w:r w:rsidR="00946EF9" w:rsidRPr="0053087C">
        <w:rPr>
          <w:rFonts w:ascii="Calibri" w:eastAsia="Calibri" w:hAnsi="Calibri"/>
          <w:i/>
          <w:szCs w:val="22"/>
          <w:highlight w:val="yellow"/>
          <w:lang w:eastAsia="en-US"/>
        </w:rPr>
        <w:t>Přílohu zpracuje uchazeč v souladu s článkem IX této Smlouvy</w:t>
      </w:r>
      <w:r w:rsidR="00625678">
        <w:rPr>
          <w:rFonts w:ascii="Calibri" w:eastAsia="Calibri" w:hAnsi="Calibri"/>
          <w:i/>
          <w:szCs w:val="22"/>
          <w:highlight w:val="yellow"/>
          <w:lang w:eastAsia="en-US"/>
        </w:rPr>
        <w:t xml:space="preserve">. </w:t>
      </w:r>
      <w:r w:rsidR="00625678" w:rsidRPr="00625678">
        <w:rPr>
          <w:rFonts w:ascii="Calibri" w:hAnsi="Calibri"/>
          <w:i/>
          <w:szCs w:val="22"/>
          <w:highlight w:val="yellow"/>
        </w:rPr>
        <w:t>Uchazeč uvede záruční podmínky předmětu plnění včetně parametrů</w:t>
      </w:r>
      <w:r w:rsidRPr="00625678">
        <w:rPr>
          <w:rFonts w:ascii="Calibri" w:eastAsia="Calibri" w:hAnsi="Calibri"/>
          <w:i/>
          <w:szCs w:val="22"/>
          <w:highlight w:val="yellow"/>
          <w:lang w:eastAsia="en-US"/>
        </w:rPr>
        <w:t>]</w:t>
      </w:r>
    </w:p>
    <w:p w:rsidR="0013508B" w:rsidRDefault="00AB22DA" w:rsidP="0074769D">
      <w:pPr>
        <w:tabs>
          <w:tab w:val="left" w:pos="1843"/>
        </w:tabs>
        <w:suppressAutoHyphens w:val="0"/>
        <w:spacing w:after="240" w:line="276" w:lineRule="auto"/>
        <w:ind w:left="540"/>
        <w:jc w:val="both"/>
        <w:outlineLvl w:val="0"/>
        <w:rPr>
          <w:rFonts w:ascii="Calibri" w:eastAsia="Calibri" w:hAnsi="Calibri"/>
          <w:b/>
          <w:szCs w:val="22"/>
          <w:lang w:eastAsia="en-US"/>
        </w:rPr>
      </w:pPr>
      <w:r>
        <w:rPr>
          <w:rFonts w:ascii="Calibri" w:eastAsia="Calibri" w:hAnsi="Calibri"/>
          <w:b/>
          <w:szCs w:val="22"/>
          <w:lang w:eastAsia="en-US"/>
        </w:rPr>
        <w:t xml:space="preserve">Příloha č. 5:  Oprávněné </w:t>
      </w:r>
      <w:r w:rsidR="008E0D99">
        <w:rPr>
          <w:rFonts w:ascii="Calibri" w:eastAsia="Calibri" w:hAnsi="Calibri"/>
          <w:b/>
          <w:szCs w:val="22"/>
          <w:lang w:eastAsia="en-US"/>
        </w:rPr>
        <w:t>osoby</w:t>
      </w:r>
      <w:r>
        <w:rPr>
          <w:rFonts w:ascii="Calibri" w:eastAsia="Calibri" w:hAnsi="Calibri"/>
          <w:b/>
          <w:szCs w:val="22"/>
          <w:lang w:eastAsia="en-US"/>
        </w:rPr>
        <w:t xml:space="preserve"> a kontaktní údaje pro hlášení vad</w:t>
      </w:r>
    </w:p>
    <w:p w:rsidR="0013508B" w:rsidRDefault="00AB22DA">
      <w:pPr>
        <w:tabs>
          <w:tab w:val="left" w:pos="1843"/>
        </w:tabs>
        <w:suppressAutoHyphens w:val="0"/>
        <w:spacing w:after="240" w:line="276" w:lineRule="auto"/>
        <w:ind w:left="540"/>
        <w:jc w:val="both"/>
        <w:rPr>
          <w:rFonts w:ascii="Calibri" w:eastAsia="Calibri" w:hAnsi="Calibri"/>
          <w:i/>
          <w:szCs w:val="22"/>
          <w:lang w:eastAsia="en-US"/>
        </w:rPr>
      </w:pPr>
      <w:r w:rsidRPr="0053087C">
        <w:rPr>
          <w:rFonts w:ascii="Calibri" w:eastAsia="Calibri" w:hAnsi="Calibri"/>
          <w:i/>
          <w:szCs w:val="22"/>
          <w:highlight w:val="yellow"/>
          <w:lang w:eastAsia="en-US"/>
        </w:rPr>
        <w:t>[Přílohu zpracuje uchazeč. Uvede kontaktní osobu nebo osoby, rozsah jejich oprávnění a kontaktní údaje – telefon, e-mail. Uchazeč může specificky označit adresu a email, případně jiný kanál pro hlášení vad Díla]</w:t>
      </w:r>
    </w:p>
    <w:p w:rsidR="0013508B" w:rsidRPr="0053087C" w:rsidRDefault="00AB22DA" w:rsidP="0074769D">
      <w:pPr>
        <w:tabs>
          <w:tab w:val="left" w:pos="1843"/>
        </w:tabs>
        <w:suppressAutoHyphens w:val="0"/>
        <w:spacing w:after="240" w:line="276" w:lineRule="auto"/>
        <w:ind w:left="540"/>
        <w:jc w:val="both"/>
        <w:outlineLvl w:val="0"/>
        <w:rPr>
          <w:rFonts w:ascii="Calibri" w:eastAsia="Calibri" w:hAnsi="Calibri"/>
          <w:szCs w:val="22"/>
          <w:highlight w:val="yellow"/>
          <w:u w:val="single"/>
          <w:lang w:eastAsia="en-US"/>
        </w:rPr>
      </w:pPr>
      <w:r w:rsidRPr="00C57B98">
        <w:rPr>
          <w:rFonts w:ascii="Calibri" w:eastAsia="Calibri" w:hAnsi="Calibri"/>
          <w:szCs w:val="22"/>
          <w:u w:val="single"/>
          <w:lang w:eastAsia="en-US"/>
        </w:rPr>
        <w:t>1</w:t>
      </w:r>
      <w:r w:rsidRPr="0053087C">
        <w:rPr>
          <w:rFonts w:ascii="Calibri" w:eastAsia="Calibri" w:hAnsi="Calibri"/>
          <w:szCs w:val="22"/>
          <w:highlight w:val="yellow"/>
          <w:u w:val="single"/>
          <w:lang w:eastAsia="en-US"/>
        </w:rPr>
        <w:t>. Kontaktní adresa</w:t>
      </w:r>
    </w:p>
    <w:p w:rsidR="0013508B" w:rsidRPr="0053087C" w:rsidRDefault="00AB22DA">
      <w:pPr>
        <w:tabs>
          <w:tab w:val="left" w:pos="1843"/>
        </w:tabs>
        <w:suppressAutoHyphens w:val="0"/>
        <w:spacing w:after="240" w:line="276" w:lineRule="auto"/>
        <w:ind w:left="540"/>
        <w:jc w:val="both"/>
        <w:rPr>
          <w:rFonts w:ascii="Calibri" w:eastAsia="Calibri" w:hAnsi="Calibri"/>
          <w:i/>
          <w:szCs w:val="22"/>
          <w:highlight w:val="yellow"/>
          <w:lang w:eastAsia="en-US"/>
        </w:rPr>
      </w:pPr>
      <w:r w:rsidRPr="0053087C">
        <w:rPr>
          <w:rFonts w:ascii="Calibri" w:eastAsia="Calibri" w:hAnsi="Calibri"/>
          <w:i/>
          <w:szCs w:val="22"/>
          <w:highlight w:val="yellow"/>
          <w:lang w:eastAsia="en-US"/>
        </w:rPr>
        <w:t>[Uchazeč uvede kontaktní adresu a to bez ohledu na to, zda je totožná se sídlem společnosti]</w:t>
      </w:r>
    </w:p>
    <w:p w:rsidR="0013508B" w:rsidRPr="0053087C" w:rsidRDefault="00AB22DA" w:rsidP="0074769D">
      <w:pPr>
        <w:tabs>
          <w:tab w:val="left" w:pos="1843"/>
        </w:tabs>
        <w:suppressAutoHyphens w:val="0"/>
        <w:spacing w:after="240" w:line="276" w:lineRule="auto"/>
        <w:ind w:left="540"/>
        <w:jc w:val="both"/>
        <w:outlineLvl w:val="0"/>
        <w:rPr>
          <w:rFonts w:ascii="Calibri" w:eastAsia="Calibri" w:hAnsi="Calibri"/>
          <w:szCs w:val="22"/>
          <w:highlight w:val="yellow"/>
          <w:u w:val="single"/>
          <w:lang w:eastAsia="en-US"/>
        </w:rPr>
      </w:pPr>
      <w:r w:rsidRPr="0053087C">
        <w:rPr>
          <w:rFonts w:ascii="Calibri" w:eastAsia="Calibri" w:hAnsi="Calibri"/>
          <w:szCs w:val="22"/>
          <w:highlight w:val="yellow"/>
          <w:u w:val="single"/>
          <w:lang w:eastAsia="en-US"/>
        </w:rPr>
        <w:t>2. Oprávněné osoby</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5636"/>
      </w:tblGrid>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Jméno</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Rozsah oprávnění</w:t>
            </w:r>
          </w:p>
        </w:tc>
        <w:tc>
          <w:tcPr>
            <w:tcW w:w="5636"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Jednání ve věcech technických</w:t>
            </w: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Telefon</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E-mail</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bl>
    <w:p w:rsidR="0013508B" w:rsidRPr="0053087C" w:rsidRDefault="0013508B">
      <w:pPr>
        <w:tabs>
          <w:tab w:val="left" w:pos="1843"/>
        </w:tabs>
        <w:suppressAutoHyphens w:val="0"/>
        <w:spacing w:after="240" w:line="276" w:lineRule="auto"/>
        <w:ind w:left="540"/>
        <w:jc w:val="both"/>
        <w:rPr>
          <w:rFonts w:ascii="Calibri" w:eastAsia="Calibri" w:hAnsi="Calibri"/>
          <w:szCs w:val="22"/>
          <w:highlight w:val="yellow"/>
          <w:lang w:eastAsia="en-US"/>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5636"/>
      </w:tblGrid>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lastRenderedPageBreak/>
              <w:t>Jméno</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Rozsah oprávnění</w:t>
            </w:r>
          </w:p>
        </w:tc>
        <w:tc>
          <w:tcPr>
            <w:tcW w:w="5636"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Jednání ve věcech smluvních</w:t>
            </w: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Telefon</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E-mail</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bl>
    <w:p w:rsidR="0013508B" w:rsidRPr="0053087C" w:rsidRDefault="0013508B">
      <w:pPr>
        <w:tabs>
          <w:tab w:val="left" w:pos="1843"/>
        </w:tabs>
        <w:suppressAutoHyphens w:val="0"/>
        <w:spacing w:after="240" w:line="276" w:lineRule="auto"/>
        <w:ind w:left="540"/>
        <w:jc w:val="both"/>
        <w:rPr>
          <w:rFonts w:ascii="Calibri" w:eastAsia="Calibri" w:hAnsi="Calibri"/>
          <w:szCs w:val="22"/>
          <w:highlight w:val="yellow"/>
          <w:lang w:eastAsia="en-US"/>
        </w:rPr>
      </w:pPr>
    </w:p>
    <w:p w:rsidR="0013508B" w:rsidRPr="0053087C" w:rsidRDefault="00AB22DA" w:rsidP="0074769D">
      <w:pPr>
        <w:tabs>
          <w:tab w:val="left" w:pos="1843"/>
        </w:tabs>
        <w:suppressAutoHyphens w:val="0"/>
        <w:spacing w:after="240" w:line="276" w:lineRule="auto"/>
        <w:ind w:left="540"/>
        <w:jc w:val="both"/>
        <w:outlineLvl w:val="0"/>
        <w:rPr>
          <w:rFonts w:ascii="Calibri" w:eastAsia="Calibri" w:hAnsi="Calibri"/>
          <w:szCs w:val="22"/>
          <w:highlight w:val="yellow"/>
          <w:u w:val="single"/>
          <w:lang w:eastAsia="en-US"/>
        </w:rPr>
      </w:pPr>
      <w:r w:rsidRPr="0053087C">
        <w:rPr>
          <w:rFonts w:ascii="Calibri" w:eastAsia="Calibri" w:hAnsi="Calibri"/>
          <w:szCs w:val="22"/>
          <w:highlight w:val="yellow"/>
          <w:u w:val="single"/>
          <w:lang w:eastAsia="en-US"/>
        </w:rPr>
        <w:t>3. Kontaktní údaje pro hlášení vad</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5636"/>
      </w:tblGrid>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proofErr w:type="spellStart"/>
            <w:r w:rsidRPr="0053087C">
              <w:rPr>
                <w:rFonts w:ascii="Calibri" w:eastAsia="Calibri" w:hAnsi="Calibri"/>
                <w:szCs w:val="22"/>
                <w:highlight w:val="yellow"/>
                <w:lang w:eastAsia="en-US"/>
              </w:rPr>
              <w:t>ServiceDesk</w:t>
            </w:r>
            <w:proofErr w:type="spellEnd"/>
            <w:r w:rsidRPr="0053087C">
              <w:rPr>
                <w:rFonts w:ascii="Calibri" w:eastAsia="Calibri" w:hAnsi="Calibri"/>
                <w:szCs w:val="22"/>
                <w:highlight w:val="yellow"/>
                <w:lang w:eastAsia="en-US"/>
              </w:rPr>
              <w:t xml:space="preserve"> (webová adresa)</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E-mail</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r w:rsidR="0013508B" w:rsidRPr="0053087C">
        <w:tc>
          <w:tcPr>
            <w:tcW w:w="3112" w:type="dxa"/>
            <w:shd w:val="clear" w:color="auto" w:fill="auto"/>
          </w:tcPr>
          <w:p w:rsidR="0013508B" w:rsidRPr="0053087C" w:rsidRDefault="00AB22DA">
            <w:pPr>
              <w:tabs>
                <w:tab w:val="left" w:pos="1843"/>
              </w:tabs>
              <w:suppressAutoHyphens w:val="0"/>
              <w:spacing w:after="240" w:line="276" w:lineRule="auto"/>
              <w:jc w:val="both"/>
              <w:rPr>
                <w:rFonts w:ascii="Calibri" w:eastAsia="Calibri" w:hAnsi="Calibri"/>
                <w:szCs w:val="22"/>
                <w:highlight w:val="yellow"/>
                <w:lang w:eastAsia="en-US"/>
              </w:rPr>
            </w:pPr>
            <w:r w:rsidRPr="0053087C">
              <w:rPr>
                <w:rFonts w:ascii="Calibri" w:eastAsia="Calibri" w:hAnsi="Calibri"/>
                <w:szCs w:val="22"/>
                <w:highlight w:val="yellow"/>
                <w:lang w:eastAsia="en-US"/>
              </w:rPr>
              <w:t>Telefon</w:t>
            </w:r>
          </w:p>
        </w:tc>
        <w:tc>
          <w:tcPr>
            <w:tcW w:w="5636" w:type="dxa"/>
            <w:shd w:val="clear" w:color="auto" w:fill="auto"/>
          </w:tcPr>
          <w:p w:rsidR="0013508B" w:rsidRPr="0053087C" w:rsidRDefault="0013508B">
            <w:pPr>
              <w:tabs>
                <w:tab w:val="left" w:pos="1843"/>
              </w:tabs>
              <w:suppressAutoHyphens w:val="0"/>
              <w:spacing w:after="240" w:line="276" w:lineRule="auto"/>
              <w:jc w:val="both"/>
              <w:rPr>
                <w:rFonts w:ascii="Calibri" w:eastAsia="Calibri" w:hAnsi="Calibri"/>
                <w:szCs w:val="22"/>
                <w:highlight w:val="yellow"/>
                <w:lang w:eastAsia="en-US"/>
              </w:rPr>
            </w:pPr>
          </w:p>
        </w:tc>
      </w:tr>
      <w:tr w:rsidR="0013508B">
        <w:tc>
          <w:tcPr>
            <w:tcW w:w="3112" w:type="dxa"/>
            <w:shd w:val="clear" w:color="auto" w:fill="auto"/>
          </w:tcPr>
          <w:p w:rsidR="0013508B" w:rsidRDefault="00AB22DA">
            <w:pPr>
              <w:tabs>
                <w:tab w:val="left" w:pos="1843"/>
              </w:tabs>
              <w:suppressAutoHyphens w:val="0"/>
              <w:spacing w:after="240" w:line="276" w:lineRule="auto"/>
              <w:jc w:val="both"/>
              <w:rPr>
                <w:rFonts w:ascii="Calibri" w:eastAsia="Calibri" w:hAnsi="Calibri"/>
                <w:szCs w:val="22"/>
                <w:lang w:eastAsia="en-US"/>
              </w:rPr>
            </w:pPr>
            <w:r w:rsidRPr="0053087C">
              <w:rPr>
                <w:rFonts w:ascii="Calibri" w:eastAsia="Calibri" w:hAnsi="Calibri"/>
                <w:szCs w:val="22"/>
                <w:highlight w:val="yellow"/>
                <w:lang w:eastAsia="en-US"/>
              </w:rPr>
              <w:t>Korespondenční adresa</w:t>
            </w:r>
          </w:p>
        </w:tc>
        <w:tc>
          <w:tcPr>
            <w:tcW w:w="5636" w:type="dxa"/>
            <w:shd w:val="clear" w:color="auto" w:fill="auto"/>
          </w:tcPr>
          <w:p w:rsidR="0013508B" w:rsidRDefault="0013508B">
            <w:pPr>
              <w:tabs>
                <w:tab w:val="left" w:pos="1843"/>
              </w:tabs>
              <w:suppressAutoHyphens w:val="0"/>
              <w:spacing w:after="240" w:line="276" w:lineRule="auto"/>
              <w:jc w:val="both"/>
              <w:rPr>
                <w:rFonts w:ascii="Calibri" w:eastAsia="Calibri" w:hAnsi="Calibri"/>
                <w:szCs w:val="22"/>
                <w:lang w:eastAsia="en-US"/>
              </w:rPr>
            </w:pPr>
          </w:p>
        </w:tc>
      </w:tr>
    </w:tbl>
    <w:p w:rsidR="008E0D99" w:rsidRDefault="008E0D99" w:rsidP="0053087C">
      <w:pPr>
        <w:tabs>
          <w:tab w:val="left" w:pos="1843"/>
        </w:tabs>
        <w:suppressAutoHyphens w:val="0"/>
        <w:spacing w:before="120" w:after="120" w:line="276" w:lineRule="auto"/>
        <w:ind w:left="539"/>
        <w:jc w:val="both"/>
        <w:outlineLvl w:val="0"/>
        <w:rPr>
          <w:rFonts w:ascii="Calibri" w:eastAsia="Calibri" w:hAnsi="Calibri"/>
          <w:b/>
          <w:szCs w:val="22"/>
          <w:lang w:eastAsia="en-US"/>
        </w:rPr>
      </w:pPr>
      <w:r>
        <w:rPr>
          <w:rFonts w:ascii="Calibri" w:eastAsia="Calibri" w:hAnsi="Calibri"/>
          <w:b/>
          <w:szCs w:val="22"/>
          <w:lang w:eastAsia="en-US"/>
        </w:rPr>
        <w:t>Příloha č. 6:</w:t>
      </w:r>
      <w:r>
        <w:rPr>
          <w:rFonts w:ascii="Calibri" w:eastAsia="Calibri" w:hAnsi="Calibri"/>
          <w:b/>
          <w:szCs w:val="22"/>
          <w:lang w:eastAsia="en-US"/>
        </w:rPr>
        <w:tab/>
        <w:t>Seznam klíčových pracovníků, jimiž byla prokazována kvalifikace</w:t>
      </w:r>
    </w:p>
    <w:p w:rsidR="00C57B98" w:rsidRDefault="00C57B98" w:rsidP="00C57B98">
      <w:pPr>
        <w:tabs>
          <w:tab w:val="left" w:pos="1843"/>
        </w:tabs>
        <w:suppressAutoHyphens w:val="0"/>
        <w:spacing w:after="240" w:line="276" w:lineRule="auto"/>
        <w:ind w:left="540"/>
        <w:jc w:val="both"/>
        <w:rPr>
          <w:rFonts w:ascii="Calibri" w:eastAsia="Calibri" w:hAnsi="Calibri"/>
          <w:b/>
          <w:szCs w:val="22"/>
          <w:lang w:eastAsia="en-US"/>
        </w:rPr>
      </w:pPr>
      <w:r w:rsidRPr="0053087C">
        <w:rPr>
          <w:rFonts w:ascii="Calibri" w:eastAsia="Calibri" w:hAnsi="Calibri"/>
          <w:i/>
          <w:szCs w:val="22"/>
          <w:highlight w:val="yellow"/>
          <w:lang w:eastAsia="en-US"/>
        </w:rPr>
        <w:t>[Přílohu zpracuje uchazeč]</w:t>
      </w:r>
    </w:p>
    <w:p w:rsidR="008E0D99" w:rsidRDefault="008E0D99" w:rsidP="0074769D">
      <w:pPr>
        <w:tabs>
          <w:tab w:val="left" w:pos="1843"/>
        </w:tabs>
        <w:suppressAutoHyphens w:val="0"/>
        <w:spacing w:after="240" w:line="276" w:lineRule="auto"/>
        <w:ind w:left="540"/>
        <w:jc w:val="both"/>
        <w:outlineLvl w:val="0"/>
        <w:rPr>
          <w:rFonts w:ascii="Calibri" w:eastAsia="Calibri" w:hAnsi="Calibri"/>
          <w:b/>
          <w:szCs w:val="22"/>
          <w:lang w:eastAsia="en-US"/>
        </w:rPr>
      </w:pPr>
      <w:r>
        <w:rPr>
          <w:rFonts w:ascii="Calibri" w:eastAsia="Calibri" w:hAnsi="Calibri"/>
          <w:b/>
          <w:szCs w:val="22"/>
          <w:lang w:eastAsia="en-US"/>
        </w:rPr>
        <w:t>Příloha č. 7:</w:t>
      </w:r>
      <w:r>
        <w:rPr>
          <w:rFonts w:ascii="Calibri" w:eastAsia="Calibri" w:hAnsi="Calibri"/>
          <w:b/>
          <w:szCs w:val="22"/>
          <w:lang w:eastAsia="en-US"/>
        </w:rPr>
        <w:tab/>
        <w:t>Seznam subdodavatelů, jimiž byla prokazována kvalifikace</w:t>
      </w:r>
    </w:p>
    <w:p w:rsidR="00C57B98" w:rsidRDefault="00C57B98" w:rsidP="00C57B98">
      <w:pPr>
        <w:tabs>
          <w:tab w:val="left" w:pos="1843"/>
        </w:tabs>
        <w:suppressAutoHyphens w:val="0"/>
        <w:spacing w:after="240" w:line="276" w:lineRule="auto"/>
        <w:ind w:left="540"/>
        <w:jc w:val="both"/>
        <w:rPr>
          <w:rFonts w:ascii="Calibri" w:eastAsia="Calibri" w:hAnsi="Calibri"/>
          <w:b/>
          <w:szCs w:val="22"/>
          <w:lang w:eastAsia="en-US"/>
        </w:rPr>
      </w:pPr>
      <w:r w:rsidRPr="0053087C">
        <w:rPr>
          <w:rFonts w:ascii="Calibri" w:eastAsia="Calibri" w:hAnsi="Calibri"/>
          <w:i/>
          <w:szCs w:val="22"/>
          <w:highlight w:val="yellow"/>
          <w:lang w:eastAsia="en-US"/>
        </w:rPr>
        <w:t>[Přílohu zpracuje uchazeč, je-li tato příloha relevantní]</w:t>
      </w:r>
    </w:p>
    <w:p w:rsidR="0013508B" w:rsidRDefault="005266C3" w:rsidP="0074769D">
      <w:pPr>
        <w:tabs>
          <w:tab w:val="left" w:pos="1843"/>
        </w:tabs>
        <w:suppressAutoHyphens w:val="0"/>
        <w:spacing w:after="240" w:line="276" w:lineRule="auto"/>
        <w:ind w:left="540"/>
        <w:jc w:val="both"/>
        <w:outlineLvl w:val="0"/>
        <w:rPr>
          <w:rFonts w:ascii="Calibri" w:eastAsia="Calibri" w:hAnsi="Calibri"/>
          <w:b/>
          <w:szCs w:val="22"/>
          <w:lang w:eastAsia="en-US"/>
        </w:rPr>
      </w:pPr>
      <w:r>
        <w:rPr>
          <w:rFonts w:ascii="Calibri" w:eastAsia="Calibri" w:hAnsi="Calibri"/>
          <w:b/>
          <w:szCs w:val="22"/>
          <w:lang w:eastAsia="en-US"/>
        </w:rPr>
        <w:t xml:space="preserve">Příloha č. </w:t>
      </w:r>
      <w:r w:rsidR="007F4DB9">
        <w:rPr>
          <w:rFonts w:ascii="Calibri" w:eastAsia="Calibri" w:hAnsi="Calibri"/>
          <w:b/>
          <w:szCs w:val="22"/>
          <w:lang w:eastAsia="en-US"/>
        </w:rPr>
        <w:t>8</w:t>
      </w:r>
      <w:r w:rsidR="00AB22DA">
        <w:rPr>
          <w:rFonts w:ascii="Calibri" w:eastAsia="Calibri" w:hAnsi="Calibri"/>
          <w:b/>
          <w:szCs w:val="22"/>
          <w:lang w:eastAsia="en-US"/>
        </w:rPr>
        <w:t xml:space="preserve">: </w:t>
      </w:r>
      <w:r w:rsidR="00C57B98">
        <w:rPr>
          <w:rFonts w:ascii="Calibri" w:eastAsia="Calibri" w:hAnsi="Calibri"/>
          <w:b/>
          <w:szCs w:val="22"/>
          <w:lang w:eastAsia="en-US"/>
        </w:rPr>
        <w:tab/>
        <w:t>Kopie pojistné smlouvy</w:t>
      </w:r>
    </w:p>
    <w:p w:rsidR="0013508B" w:rsidRDefault="00C57B98">
      <w:pPr>
        <w:tabs>
          <w:tab w:val="left" w:pos="1843"/>
        </w:tabs>
        <w:suppressAutoHyphens w:val="0"/>
        <w:spacing w:after="240" w:line="276" w:lineRule="auto"/>
        <w:ind w:left="540"/>
        <w:jc w:val="both"/>
        <w:rPr>
          <w:rFonts w:ascii="Calibri" w:eastAsia="Calibri" w:hAnsi="Calibri"/>
          <w:i/>
          <w:szCs w:val="22"/>
          <w:lang w:eastAsia="en-US"/>
        </w:rPr>
      </w:pPr>
      <w:r w:rsidRPr="0053087C">
        <w:rPr>
          <w:rFonts w:ascii="Calibri" w:eastAsia="Calibri" w:hAnsi="Calibri"/>
          <w:i/>
          <w:szCs w:val="22"/>
          <w:highlight w:val="yellow"/>
          <w:lang w:eastAsia="en-US"/>
        </w:rPr>
        <w:t>[Doklad vloží vítězný uchazeč před podpisem Smlouvy o dílo se Zadavatelem</w:t>
      </w:r>
      <w:r w:rsidR="00AB22DA" w:rsidRPr="0053087C">
        <w:rPr>
          <w:rFonts w:ascii="Calibri" w:eastAsia="Calibri" w:hAnsi="Calibri"/>
          <w:i/>
          <w:szCs w:val="22"/>
          <w:highlight w:val="yellow"/>
          <w:lang w:eastAsia="en-US"/>
        </w:rPr>
        <w:t>]</w:t>
      </w:r>
    </w:p>
    <w:p w:rsidR="00AB22DA" w:rsidRDefault="00AB22DA">
      <w:pPr>
        <w:tabs>
          <w:tab w:val="left" w:pos="1843"/>
        </w:tabs>
        <w:suppressAutoHyphens w:val="0"/>
        <w:spacing w:after="240" w:line="276" w:lineRule="auto"/>
        <w:ind w:left="540"/>
        <w:jc w:val="both"/>
        <w:rPr>
          <w:rFonts w:ascii="Calibri" w:eastAsia="Calibri" w:hAnsi="Calibri"/>
          <w:szCs w:val="22"/>
          <w:lang w:eastAsia="en-US"/>
        </w:rPr>
      </w:pPr>
    </w:p>
    <w:sectPr w:rsidR="00AB22DA" w:rsidSect="0013508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AD5" w:rsidRDefault="003F0AD5">
      <w:r>
        <w:separator/>
      </w:r>
    </w:p>
  </w:endnote>
  <w:endnote w:type="continuationSeparator" w:id="0">
    <w:p w:rsidR="003F0AD5" w:rsidRDefault="003F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2B" w:rsidRDefault="00A9102B">
    <w:pPr>
      <w:pStyle w:val="Zhlav"/>
      <w:jc w:val="right"/>
      <w:rPr>
        <w:rFonts w:ascii="Calibri" w:hAnsi="Calibri"/>
        <w:sz w:val="18"/>
        <w:szCs w:val="18"/>
      </w:rPr>
    </w:pPr>
    <w:r>
      <w:rPr>
        <w:rFonts w:ascii="Calibri" w:hAnsi="Calibri"/>
        <w:sz w:val="18"/>
        <w:szCs w:val="18"/>
      </w:rPr>
      <w:t xml:space="preserve">Stránka </w:t>
    </w:r>
    <w:r w:rsidR="008B308F">
      <w:rPr>
        <w:rFonts w:ascii="Calibri" w:hAnsi="Calibri"/>
        <w:sz w:val="18"/>
        <w:szCs w:val="18"/>
      </w:rPr>
      <w:fldChar w:fldCharType="begin"/>
    </w:r>
    <w:r>
      <w:rPr>
        <w:rFonts w:ascii="Calibri" w:hAnsi="Calibri"/>
        <w:sz w:val="18"/>
        <w:szCs w:val="18"/>
      </w:rPr>
      <w:instrText>PAGE</w:instrText>
    </w:r>
    <w:r w:rsidR="008B308F">
      <w:rPr>
        <w:rFonts w:ascii="Calibri" w:hAnsi="Calibri"/>
        <w:sz w:val="18"/>
        <w:szCs w:val="18"/>
      </w:rPr>
      <w:fldChar w:fldCharType="separate"/>
    </w:r>
    <w:r w:rsidR="00850426">
      <w:rPr>
        <w:rFonts w:ascii="Calibri" w:hAnsi="Calibri"/>
        <w:noProof/>
        <w:sz w:val="18"/>
        <w:szCs w:val="18"/>
      </w:rPr>
      <w:t>17</w:t>
    </w:r>
    <w:r w:rsidR="008B308F">
      <w:rPr>
        <w:rFonts w:ascii="Calibri" w:hAnsi="Calibri"/>
        <w:sz w:val="18"/>
        <w:szCs w:val="18"/>
      </w:rPr>
      <w:fldChar w:fldCharType="end"/>
    </w:r>
    <w:r>
      <w:rPr>
        <w:rFonts w:ascii="Calibri" w:hAnsi="Calibri"/>
        <w:sz w:val="18"/>
        <w:szCs w:val="18"/>
      </w:rPr>
      <w:t xml:space="preserve"> z </w:t>
    </w:r>
    <w:r w:rsidR="008B308F">
      <w:rPr>
        <w:rFonts w:ascii="Calibri" w:hAnsi="Calibri"/>
        <w:sz w:val="18"/>
        <w:szCs w:val="18"/>
      </w:rPr>
      <w:fldChar w:fldCharType="begin"/>
    </w:r>
    <w:r>
      <w:rPr>
        <w:rFonts w:ascii="Calibri" w:hAnsi="Calibri"/>
        <w:sz w:val="18"/>
        <w:szCs w:val="18"/>
      </w:rPr>
      <w:instrText>NUMPAGES</w:instrText>
    </w:r>
    <w:r w:rsidR="008B308F">
      <w:rPr>
        <w:rFonts w:ascii="Calibri" w:hAnsi="Calibri"/>
        <w:sz w:val="18"/>
        <w:szCs w:val="18"/>
      </w:rPr>
      <w:fldChar w:fldCharType="separate"/>
    </w:r>
    <w:r w:rsidR="00850426">
      <w:rPr>
        <w:rFonts w:ascii="Calibri" w:hAnsi="Calibri"/>
        <w:noProof/>
        <w:sz w:val="18"/>
        <w:szCs w:val="18"/>
      </w:rPr>
      <w:t>17</w:t>
    </w:r>
    <w:r w:rsidR="008B308F">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AD5" w:rsidRDefault="003F0AD5">
      <w:r>
        <w:separator/>
      </w:r>
    </w:p>
  </w:footnote>
  <w:footnote w:type="continuationSeparator" w:id="0">
    <w:p w:rsidR="003F0AD5" w:rsidRDefault="003F0AD5">
      <w:r>
        <w:continuationSeparator/>
      </w:r>
    </w:p>
  </w:footnote>
  <w:footnote w:id="1">
    <w:p w:rsidR="00A9102B" w:rsidRPr="00A9102B" w:rsidRDefault="00A9102B" w:rsidP="00433D15">
      <w:pPr>
        <w:pStyle w:val="Textpoznpodarou"/>
        <w:rPr>
          <w:sz w:val="16"/>
          <w:szCs w:val="16"/>
        </w:rPr>
      </w:pPr>
      <w:r w:rsidRPr="00A9102B">
        <w:rPr>
          <w:rStyle w:val="Znakapoznpodarou"/>
          <w:sz w:val="16"/>
          <w:szCs w:val="16"/>
        </w:rPr>
        <w:footnoteRef/>
      </w:r>
      <w:r w:rsidRPr="00A9102B">
        <w:rPr>
          <w:sz w:val="16"/>
          <w:szCs w:val="16"/>
        </w:rPr>
        <w:t xml:space="preserve"> KC – komunikační centrum, CUD – centrální uložiště dat/digitální archiv, KU – komunikační uzel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02B" w:rsidRDefault="00F567E3">
    <w:pPr>
      <w:pStyle w:val="Zhlav"/>
      <w:rPr>
        <w:rFonts w:ascii="Calibri" w:hAnsi="Calibri"/>
        <w:sz w:val="18"/>
        <w:szCs w:val="18"/>
      </w:rPr>
    </w:pPr>
    <w:r>
      <w:rPr>
        <w:noProof/>
        <w:lang w:eastAsia="cs-CZ"/>
      </w:rPr>
      <w:drawing>
        <wp:inline distT="0" distB="0" distL="0" distR="0" wp14:anchorId="12AD2135" wp14:editId="16DFB776">
          <wp:extent cx="5760720" cy="409679"/>
          <wp:effectExtent l="0" t="0" r="0" b="0"/>
          <wp:docPr id="4" name="Obrázek 4" descr="Logolinka_vsech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linka_vsech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9679"/>
                  </a:xfrm>
                  <a:prstGeom prst="rect">
                    <a:avLst/>
                  </a:prstGeom>
                  <a:noFill/>
                  <a:ln>
                    <a:noFill/>
                  </a:ln>
                </pic:spPr>
              </pic:pic>
            </a:graphicData>
          </a:graphic>
        </wp:inline>
      </w:drawing>
    </w:r>
  </w:p>
  <w:p w:rsidR="00A9102B" w:rsidRDefault="00A9102B">
    <w:pPr>
      <w:pStyle w:val="Zhlav"/>
      <w:rPr>
        <w:rFonts w:ascii="Calibri" w:hAnsi="Calibri"/>
        <w:sz w:val="18"/>
        <w:szCs w:val="18"/>
      </w:rPr>
    </w:pPr>
  </w:p>
  <w:p w:rsidR="00A9102B" w:rsidRDefault="00A9102B">
    <w:pPr>
      <w:pStyle w:val="Zhlav"/>
      <w:rPr>
        <w:rFonts w:ascii="Calibri" w:hAnsi="Calibr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1.75pt;height:60.75pt" o:bullet="t">
        <v:imagedata r:id="rId1" o:title=""/>
      </v:shape>
    </w:pict>
  </w:numPicBullet>
  <w:abstractNum w:abstractNumId="0">
    <w:nsid w:val="00000001"/>
    <w:multiLevelType w:val="multilevel"/>
    <w:tmpl w:val="00000001"/>
    <w:lvl w:ilvl="0">
      <w:start w:val="1"/>
      <w:numFmt w:val="decimal"/>
      <w:pStyle w:val="Nadpis1"/>
      <w:lvlText w:val="%1."/>
      <w:lvlJc w:val="left"/>
      <w:pPr>
        <w:tabs>
          <w:tab w:val="num" w:pos="708"/>
        </w:tabs>
        <w:ind w:left="708" w:hanging="708"/>
      </w:pPr>
      <w:rPr>
        <w:rFonts w:cs="Times New Roman"/>
      </w:rPr>
    </w:lvl>
    <w:lvl w:ilvl="1">
      <w:start w:val="1"/>
      <w:numFmt w:val="decimal"/>
      <w:pStyle w:val="Nadpis2"/>
      <w:lvlText w:val="%1.%2."/>
      <w:lvlJc w:val="left"/>
      <w:pPr>
        <w:tabs>
          <w:tab w:val="num" w:pos="567"/>
        </w:tabs>
        <w:ind w:left="567" w:hanging="567"/>
      </w:pPr>
      <w:rPr>
        <w:rFonts w:cs="Times New Roman"/>
      </w:rPr>
    </w:lvl>
    <w:lvl w:ilvl="2">
      <w:start w:val="1"/>
      <w:numFmt w:val="decimal"/>
      <w:pStyle w:val="Nadpis3"/>
      <w:lvlText w:val="%1.%2.%3."/>
      <w:lvlJc w:val="left"/>
      <w:pPr>
        <w:tabs>
          <w:tab w:val="num" w:pos="624"/>
        </w:tabs>
        <w:ind w:left="907" w:hanging="623"/>
      </w:pPr>
      <w:rPr>
        <w:rFonts w:cs="Times New Roman"/>
        <w:i w:val="0"/>
        <w:sz w:val="22"/>
      </w:rPr>
    </w:lvl>
    <w:lvl w:ilvl="3">
      <w:start w:val="1"/>
      <w:numFmt w:val="decimal"/>
      <w:lvlText w:val="%1.%2.%3.%4."/>
      <w:lvlJc w:val="left"/>
      <w:pPr>
        <w:tabs>
          <w:tab w:val="num" w:pos="624"/>
        </w:tabs>
        <w:ind w:left="907" w:hanging="567"/>
      </w:pPr>
      <w:rPr>
        <w:rFonts w:cs="Times New Roman"/>
      </w:rPr>
    </w:lvl>
    <w:lvl w:ilvl="4">
      <w:start w:val="1"/>
      <w:numFmt w:val="decimal"/>
      <w:lvlText w:val="%1.%2.%3.%4.%5."/>
      <w:lvlJc w:val="left"/>
      <w:pPr>
        <w:tabs>
          <w:tab w:val="num" w:pos="0"/>
        </w:tabs>
        <w:ind w:left="3540" w:hanging="708"/>
      </w:pPr>
      <w:rPr>
        <w:rFonts w:cs="Times New Roman"/>
      </w:rPr>
    </w:lvl>
    <w:lvl w:ilvl="5">
      <w:start w:val="1"/>
      <w:numFmt w:val="decimal"/>
      <w:lvlText w:val="%1.%2.%3.%4.%5.%6."/>
      <w:lvlJc w:val="left"/>
      <w:pPr>
        <w:tabs>
          <w:tab w:val="num" w:pos="0"/>
        </w:tabs>
        <w:ind w:left="4248" w:hanging="708"/>
      </w:pPr>
      <w:rPr>
        <w:rFonts w:cs="Times New Roman"/>
      </w:rPr>
    </w:lvl>
    <w:lvl w:ilvl="6">
      <w:start w:val="1"/>
      <w:numFmt w:val="decimal"/>
      <w:lvlText w:val="%1.%2.%3.%4.%5.%6.%7."/>
      <w:lvlJc w:val="left"/>
      <w:pPr>
        <w:tabs>
          <w:tab w:val="num" w:pos="0"/>
        </w:tabs>
        <w:ind w:left="4956" w:hanging="708"/>
      </w:pPr>
      <w:rPr>
        <w:rFonts w:cs="Times New Roman"/>
      </w:rPr>
    </w:lvl>
    <w:lvl w:ilvl="7">
      <w:start w:val="1"/>
      <w:numFmt w:val="decimal"/>
      <w:lvlText w:val="%1.%2.%3.%4.%5.%6.%7.%8."/>
      <w:lvlJc w:val="left"/>
      <w:pPr>
        <w:tabs>
          <w:tab w:val="num" w:pos="0"/>
        </w:tabs>
        <w:ind w:left="5664" w:hanging="708"/>
      </w:pPr>
      <w:rPr>
        <w:rFonts w:cs="Times New Roman"/>
      </w:rPr>
    </w:lvl>
    <w:lvl w:ilvl="8">
      <w:start w:val="1"/>
      <w:numFmt w:val="decimal"/>
      <w:lvlText w:val="%1.%2.%3.%4.%5.%6.%7.%8.%9."/>
      <w:lvlJc w:val="left"/>
      <w:pPr>
        <w:tabs>
          <w:tab w:val="num" w:pos="0"/>
        </w:tabs>
        <w:ind w:left="6372" w:hanging="708"/>
      </w:pPr>
      <w:rPr>
        <w:rFonts w:cs="Times New Roman"/>
      </w:rPr>
    </w:lvl>
  </w:abstractNum>
  <w:abstractNum w:abstractNumId="1">
    <w:nsid w:val="00000002"/>
    <w:multiLevelType w:val="singleLevel"/>
    <w:tmpl w:val="00000002"/>
    <w:name w:val="WW8Num2"/>
    <w:lvl w:ilvl="0">
      <w:start w:val="1"/>
      <w:numFmt w:val="bullet"/>
      <w:pStyle w:val="Odrky"/>
      <w:lvlText w:val=""/>
      <w:lvlJc w:val="left"/>
      <w:pPr>
        <w:tabs>
          <w:tab w:val="num" w:pos="907"/>
        </w:tabs>
        <w:ind w:left="907" w:hanging="340"/>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0"/>
        </w:tabs>
        <w:ind w:left="1068" w:hanging="360"/>
      </w:pPr>
      <w:rPr>
        <w:rFonts w:ascii="Symbol" w:hAnsi="Symbol"/>
      </w:rPr>
    </w:lvl>
  </w:abstractNum>
  <w:abstractNum w:abstractNumId="3">
    <w:nsid w:val="0068450E"/>
    <w:multiLevelType w:val="hybridMultilevel"/>
    <w:tmpl w:val="F4249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59723BB"/>
    <w:multiLevelType w:val="hybridMultilevel"/>
    <w:tmpl w:val="D04A64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067A8C"/>
    <w:multiLevelType w:val="hybridMultilevel"/>
    <w:tmpl w:val="A3AA393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95D5804"/>
    <w:multiLevelType w:val="hybridMultilevel"/>
    <w:tmpl w:val="B1E63480"/>
    <w:lvl w:ilvl="0" w:tplc="D83E3D8A">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CA4104A"/>
    <w:multiLevelType w:val="hybridMultilevel"/>
    <w:tmpl w:val="CF5465C8"/>
    <w:lvl w:ilvl="0" w:tplc="C5BAEBDA">
      <w:start w:val="2"/>
      <w:numFmt w:val="bullet"/>
      <w:lvlText w:val="-"/>
      <w:lvlJc w:val="left"/>
      <w:pPr>
        <w:tabs>
          <w:tab w:val="num" w:pos="846"/>
        </w:tabs>
        <w:ind w:left="846" w:hanging="360"/>
      </w:pPr>
      <w:rPr>
        <w:rFonts w:ascii="Times New Roman" w:eastAsia="Times New Roman" w:hAnsi="Times New Roman" w:cs="Times New Roman" w:hint="default"/>
      </w:rPr>
    </w:lvl>
    <w:lvl w:ilvl="1" w:tplc="04050003">
      <w:start w:val="1"/>
      <w:numFmt w:val="bullet"/>
      <w:lvlText w:val="o"/>
      <w:lvlJc w:val="left"/>
      <w:pPr>
        <w:tabs>
          <w:tab w:val="num" w:pos="1566"/>
        </w:tabs>
        <w:ind w:left="1566" w:hanging="360"/>
      </w:pPr>
      <w:rPr>
        <w:rFonts w:ascii="Courier New" w:hAnsi="Courier New" w:hint="default"/>
      </w:rPr>
    </w:lvl>
    <w:lvl w:ilvl="2" w:tplc="04050005" w:tentative="1">
      <w:start w:val="1"/>
      <w:numFmt w:val="bullet"/>
      <w:lvlText w:val=""/>
      <w:lvlJc w:val="left"/>
      <w:pPr>
        <w:tabs>
          <w:tab w:val="num" w:pos="2286"/>
        </w:tabs>
        <w:ind w:left="2286" w:hanging="360"/>
      </w:pPr>
      <w:rPr>
        <w:rFonts w:ascii="Wingdings" w:hAnsi="Wingdings" w:hint="default"/>
      </w:rPr>
    </w:lvl>
    <w:lvl w:ilvl="3" w:tplc="04050001" w:tentative="1">
      <w:start w:val="1"/>
      <w:numFmt w:val="bullet"/>
      <w:lvlText w:val=""/>
      <w:lvlJc w:val="left"/>
      <w:pPr>
        <w:tabs>
          <w:tab w:val="num" w:pos="3006"/>
        </w:tabs>
        <w:ind w:left="3006" w:hanging="360"/>
      </w:pPr>
      <w:rPr>
        <w:rFonts w:ascii="Symbol" w:hAnsi="Symbol" w:hint="default"/>
      </w:rPr>
    </w:lvl>
    <w:lvl w:ilvl="4" w:tplc="04050003" w:tentative="1">
      <w:start w:val="1"/>
      <w:numFmt w:val="bullet"/>
      <w:lvlText w:val="o"/>
      <w:lvlJc w:val="left"/>
      <w:pPr>
        <w:tabs>
          <w:tab w:val="num" w:pos="3726"/>
        </w:tabs>
        <w:ind w:left="3726" w:hanging="360"/>
      </w:pPr>
      <w:rPr>
        <w:rFonts w:ascii="Courier New" w:hAnsi="Courier New" w:hint="default"/>
      </w:rPr>
    </w:lvl>
    <w:lvl w:ilvl="5" w:tplc="04050005" w:tentative="1">
      <w:start w:val="1"/>
      <w:numFmt w:val="bullet"/>
      <w:lvlText w:val=""/>
      <w:lvlJc w:val="left"/>
      <w:pPr>
        <w:tabs>
          <w:tab w:val="num" w:pos="4446"/>
        </w:tabs>
        <w:ind w:left="4446" w:hanging="360"/>
      </w:pPr>
      <w:rPr>
        <w:rFonts w:ascii="Wingdings" w:hAnsi="Wingdings" w:hint="default"/>
      </w:rPr>
    </w:lvl>
    <w:lvl w:ilvl="6" w:tplc="04050001" w:tentative="1">
      <w:start w:val="1"/>
      <w:numFmt w:val="bullet"/>
      <w:lvlText w:val=""/>
      <w:lvlJc w:val="left"/>
      <w:pPr>
        <w:tabs>
          <w:tab w:val="num" w:pos="5166"/>
        </w:tabs>
        <w:ind w:left="5166" w:hanging="360"/>
      </w:pPr>
      <w:rPr>
        <w:rFonts w:ascii="Symbol" w:hAnsi="Symbol" w:hint="default"/>
      </w:rPr>
    </w:lvl>
    <w:lvl w:ilvl="7" w:tplc="04050003" w:tentative="1">
      <w:start w:val="1"/>
      <w:numFmt w:val="bullet"/>
      <w:lvlText w:val="o"/>
      <w:lvlJc w:val="left"/>
      <w:pPr>
        <w:tabs>
          <w:tab w:val="num" w:pos="5886"/>
        </w:tabs>
        <w:ind w:left="5886" w:hanging="360"/>
      </w:pPr>
      <w:rPr>
        <w:rFonts w:ascii="Courier New" w:hAnsi="Courier New" w:hint="default"/>
      </w:rPr>
    </w:lvl>
    <w:lvl w:ilvl="8" w:tplc="04050005" w:tentative="1">
      <w:start w:val="1"/>
      <w:numFmt w:val="bullet"/>
      <w:lvlText w:val=""/>
      <w:lvlJc w:val="left"/>
      <w:pPr>
        <w:tabs>
          <w:tab w:val="num" w:pos="6606"/>
        </w:tabs>
        <w:ind w:left="6606" w:hanging="360"/>
      </w:pPr>
      <w:rPr>
        <w:rFonts w:ascii="Wingdings" w:hAnsi="Wingdings" w:hint="default"/>
      </w:rPr>
    </w:lvl>
  </w:abstractNum>
  <w:abstractNum w:abstractNumId="8">
    <w:nsid w:val="0D855584"/>
    <w:multiLevelType w:val="hybridMultilevel"/>
    <w:tmpl w:val="FC8626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D9F4208"/>
    <w:multiLevelType w:val="hybridMultilevel"/>
    <w:tmpl w:val="FA428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EB91250"/>
    <w:multiLevelType w:val="singleLevel"/>
    <w:tmpl w:val="E1924EF8"/>
    <w:lvl w:ilvl="0">
      <w:start w:val="1"/>
      <w:numFmt w:val="decimal"/>
      <w:lvlText w:val="%1."/>
      <w:lvlJc w:val="left"/>
      <w:pPr>
        <w:tabs>
          <w:tab w:val="num" w:pos="360"/>
        </w:tabs>
        <w:ind w:left="360" w:hanging="360"/>
      </w:pPr>
      <w:rPr>
        <w:rFonts w:hint="default"/>
      </w:rPr>
    </w:lvl>
  </w:abstractNum>
  <w:abstractNum w:abstractNumId="11">
    <w:nsid w:val="10AD6B3F"/>
    <w:multiLevelType w:val="hybridMultilevel"/>
    <w:tmpl w:val="359039D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2D94823"/>
    <w:multiLevelType w:val="hybridMultilevel"/>
    <w:tmpl w:val="65A4A690"/>
    <w:lvl w:ilvl="0" w:tplc="FFFFFFFF">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F9774D"/>
    <w:multiLevelType w:val="hybridMultilevel"/>
    <w:tmpl w:val="3014C074"/>
    <w:lvl w:ilvl="0" w:tplc="0405000F">
      <w:start w:val="1"/>
      <w:numFmt w:val="decimal"/>
      <w:lvlText w:val="%1."/>
      <w:lvlJc w:val="left"/>
      <w:pPr>
        <w:tabs>
          <w:tab w:val="num" w:pos="1800"/>
        </w:tabs>
        <w:ind w:left="1800" w:hanging="360"/>
      </w:pPr>
    </w:lvl>
    <w:lvl w:ilvl="1" w:tplc="04050019">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14">
    <w:nsid w:val="19116808"/>
    <w:multiLevelType w:val="multilevel"/>
    <w:tmpl w:val="84948294"/>
    <w:lvl w:ilvl="0">
      <w:start w:val="14"/>
      <w:numFmt w:val="decimal"/>
      <w:lvlText w:val="%1"/>
      <w:lvlJc w:val="left"/>
      <w:pPr>
        <w:tabs>
          <w:tab w:val="num" w:pos="360"/>
        </w:tabs>
        <w:ind w:left="360" w:hanging="360"/>
      </w:pPr>
      <w:rPr>
        <w:rFonts w:ascii="Tahoma" w:hAnsi="Tahoma" w:cs="Tahoma" w:hint="default"/>
        <w:color w:val="auto"/>
      </w:rPr>
    </w:lvl>
    <w:lvl w:ilvl="1">
      <w:start w:val="6"/>
      <w:numFmt w:val="decimal"/>
      <w:lvlText w:val="%1.%2"/>
      <w:lvlJc w:val="left"/>
      <w:pPr>
        <w:tabs>
          <w:tab w:val="num" w:pos="360"/>
        </w:tabs>
        <w:ind w:left="360" w:hanging="360"/>
      </w:pPr>
      <w:rPr>
        <w:rFonts w:ascii="Tahoma" w:hAnsi="Tahoma" w:cs="Tahoma" w:hint="default"/>
        <w:color w:val="auto"/>
      </w:rPr>
    </w:lvl>
    <w:lvl w:ilvl="2">
      <w:start w:val="1"/>
      <w:numFmt w:val="decimal"/>
      <w:lvlText w:val="%1.%2.%3"/>
      <w:lvlJc w:val="left"/>
      <w:pPr>
        <w:tabs>
          <w:tab w:val="num" w:pos="720"/>
        </w:tabs>
        <w:ind w:left="720" w:hanging="720"/>
      </w:pPr>
      <w:rPr>
        <w:rFonts w:ascii="Tahoma" w:hAnsi="Tahoma" w:cs="Tahoma" w:hint="default"/>
        <w:color w:val="auto"/>
      </w:rPr>
    </w:lvl>
    <w:lvl w:ilvl="3">
      <w:start w:val="1"/>
      <w:numFmt w:val="decimal"/>
      <w:lvlText w:val="%1.%2.%3.%4"/>
      <w:lvlJc w:val="left"/>
      <w:pPr>
        <w:tabs>
          <w:tab w:val="num" w:pos="720"/>
        </w:tabs>
        <w:ind w:left="720" w:hanging="720"/>
      </w:pPr>
      <w:rPr>
        <w:rFonts w:ascii="Tahoma" w:hAnsi="Tahoma" w:cs="Tahoma" w:hint="default"/>
        <w:color w:val="auto"/>
      </w:rPr>
    </w:lvl>
    <w:lvl w:ilvl="4">
      <w:start w:val="1"/>
      <w:numFmt w:val="decimal"/>
      <w:lvlText w:val="%1.%2.%3.%4.%5"/>
      <w:lvlJc w:val="left"/>
      <w:pPr>
        <w:tabs>
          <w:tab w:val="num" w:pos="720"/>
        </w:tabs>
        <w:ind w:left="720" w:hanging="720"/>
      </w:pPr>
      <w:rPr>
        <w:rFonts w:ascii="Tahoma" w:hAnsi="Tahoma" w:cs="Tahoma" w:hint="default"/>
        <w:color w:val="auto"/>
      </w:rPr>
    </w:lvl>
    <w:lvl w:ilvl="5">
      <w:start w:val="1"/>
      <w:numFmt w:val="decimal"/>
      <w:lvlText w:val="%1.%2.%3.%4.%5.%6"/>
      <w:lvlJc w:val="left"/>
      <w:pPr>
        <w:tabs>
          <w:tab w:val="num" w:pos="1080"/>
        </w:tabs>
        <w:ind w:left="1080" w:hanging="1080"/>
      </w:pPr>
      <w:rPr>
        <w:rFonts w:ascii="Tahoma" w:hAnsi="Tahoma" w:cs="Tahoma" w:hint="default"/>
        <w:color w:val="auto"/>
      </w:rPr>
    </w:lvl>
    <w:lvl w:ilvl="6">
      <w:start w:val="1"/>
      <w:numFmt w:val="decimal"/>
      <w:lvlText w:val="%1.%2.%3.%4.%5.%6.%7"/>
      <w:lvlJc w:val="left"/>
      <w:pPr>
        <w:tabs>
          <w:tab w:val="num" w:pos="1080"/>
        </w:tabs>
        <w:ind w:left="1080" w:hanging="1080"/>
      </w:pPr>
      <w:rPr>
        <w:rFonts w:ascii="Tahoma" w:hAnsi="Tahoma" w:cs="Tahoma" w:hint="default"/>
        <w:color w:val="auto"/>
      </w:rPr>
    </w:lvl>
    <w:lvl w:ilvl="7">
      <w:start w:val="1"/>
      <w:numFmt w:val="decimal"/>
      <w:lvlText w:val="%1.%2.%3.%4.%5.%6.%7.%8"/>
      <w:lvlJc w:val="left"/>
      <w:pPr>
        <w:tabs>
          <w:tab w:val="num" w:pos="1440"/>
        </w:tabs>
        <w:ind w:left="1440" w:hanging="1440"/>
      </w:pPr>
      <w:rPr>
        <w:rFonts w:ascii="Tahoma" w:hAnsi="Tahoma" w:cs="Tahoma" w:hint="default"/>
        <w:color w:val="auto"/>
      </w:rPr>
    </w:lvl>
    <w:lvl w:ilvl="8">
      <w:start w:val="1"/>
      <w:numFmt w:val="decimal"/>
      <w:lvlText w:val="%1.%2.%3.%4.%5.%6.%7.%8.%9"/>
      <w:lvlJc w:val="left"/>
      <w:pPr>
        <w:tabs>
          <w:tab w:val="num" w:pos="1440"/>
        </w:tabs>
        <w:ind w:left="1440" w:hanging="1440"/>
      </w:pPr>
      <w:rPr>
        <w:rFonts w:ascii="Tahoma" w:hAnsi="Tahoma" w:cs="Tahoma" w:hint="default"/>
        <w:color w:val="auto"/>
      </w:rPr>
    </w:lvl>
  </w:abstractNum>
  <w:abstractNum w:abstractNumId="15">
    <w:nsid w:val="1C841ED2"/>
    <w:multiLevelType w:val="hybridMultilevel"/>
    <w:tmpl w:val="16003EB4"/>
    <w:lvl w:ilvl="0" w:tplc="2DEE554E">
      <w:start w:val="1"/>
      <w:numFmt w:val="none"/>
      <w:lvlText w:val="10.6."/>
      <w:lvlJc w:val="left"/>
      <w:pPr>
        <w:tabs>
          <w:tab w:val="num" w:pos="624"/>
        </w:tabs>
        <w:ind w:left="624" w:hanging="624"/>
      </w:pPr>
      <w:rPr>
        <w:rFonts w:cs="Times New Roman" w:hint="default"/>
        <w:b w:val="0"/>
        <w:bCs w:val="0"/>
        <w:i w:val="0"/>
        <w:iCs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1405E2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B96B51"/>
    <w:multiLevelType w:val="hybridMultilevel"/>
    <w:tmpl w:val="95BCC32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AC16A5B"/>
    <w:multiLevelType w:val="hybridMultilevel"/>
    <w:tmpl w:val="06CACA58"/>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C9D36AB"/>
    <w:multiLevelType w:val="hybridMultilevel"/>
    <w:tmpl w:val="FA1458BA"/>
    <w:lvl w:ilvl="0" w:tplc="2AEAA16C">
      <w:start w:val="1"/>
      <w:numFmt w:val="lowerLetter"/>
      <w:lvlText w:val="%1)"/>
      <w:lvlJc w:val="left"/>
      <w:pPr>
        <w:ind w:left="1571"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CC82C0E"/>
    <w:multiLevelType w:val="hybridMultilevel"/>
    <w:tmpl w:val="88B043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D111362"/>
    <w:multiLevelType w:val="multilevel"/>
    <w:tmpl w:val="8D265BA2"/>
    <w:lvl w:ilvl="0">
      <w:start w:val="1"/>
      <w:numFmt w:val="bullet"/>
      <w:lvlText w:val=""/>
      <w:lvlJc w:val="left"/>
      <w:pPr>
        <w:ind w:left="0" w:firstLine="0"/>
      </w:pPr>
      <w:rPr>
        <w:rFonts w:ascii="Symbol" w:hAnsi="Symbol" w:hint="default"/>
        <w:caps w:val="0"/>
        <w:strike w:val="0"/>
        <w:dstrike w:val="0"/>
        <w:outline w:val="0"/>
        <w:shadow w:val="0"/>
        <w:emboss w:val="0"/>
        <w:imprint w:val="0"/>
        <w:vanish w:val="0"/>
        <w:color w:val="auto"/>
        <w:spacing w:val="0"/>
        <w:w w:val="100"/>
        <w:kern w:val="0"/>
        <w:position w:val="0"/>
        <w:sz w:val="22"/>
        <w:u w:val="none"/>
        <w:vertAlign w:val="baseline"/>
      </w:rPr>
    </w:lvl>
    <w:lvl w:ilvl="1">
      <w:start w:val="1"/>
      <w:numFmt w:val="decimal"/>
      <w:isLgl/>
      <w:lvlText w:val="%1.%2"/>
      <w:lvlJc w:val="left"/>
      <w:pPr>
        <w:ind w:left="567" w:hanging="567"/>
      </w:pPr>
      <w:rPr>
        <w:rFonts w:hint="default"/>
      </w:rPr>
    </w:lvl>
    <w:lvl w:ilvl="2">
      <w:start w:val="1"/>
      <w:numFmt w:val="lowerLetter"/>
      <w:lvlText w:val="%3)"/>
      <w:lvlJc w:val="left"/>
      <w:pPr>
        <w:ind w:left="284" w:firstLine="283"/>
      </w:pPr>
      <w:rPr>
        <w:rFonts w:hint="default"/>
      </w:rPr>
    </w:lvl>
    <w:lvl w:ilvl="3">
      <w:start w:val="1"/>
      <w:numFmt w:val="bullet"/>
      <w:lvlText w:val=""/>
      <w:lvlJc w:val="left"/>
      <w:pPr>
        <w:ind w:left="284" w:firstLine="283"/>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F8A04E7"/>
    <w:multiLevelType w:val="hybridMultilevel"/>
    <w:tmpl w:val="69D22830"/>
    <w:lvl w:ilvl="0" w:tplc="D83E3D8A">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2F993DC5"/>
    <w:multiLevelType w:val="hybridMultilevel"/>
    <w:tmpl w:val="C5DE8876"/>
    <w:lvl w:ilvl="0" w:tplc="D83E3D8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0200AC7"/>
    <w:multiLevelType w:val="multilevel"/>
    <w:tmpl w:val="60C625D0"/>
    <w:lvl w:ilvl="0">
      <w:start w:val="1"/>
      <w:numFmt w:val="lowerLetter"/>
      <w:lvlText w:val="%1)"/>
      <w:lvlJc w:val="left"/>
      <w:pPr>
        <w:ind w:left="0" w:firstLine="0"/>
      </w:pPr>
      <w:rPr>
        <w:rFonts w:hint="default"/>
        <w:caps w:val="0"/>
        <w:strike w:val="0"/>
        <w:dstrike w:val="0"/>
        <w:outline w:val="0"/>
        <w:shadow w:val="0"/>
        <w:emboss w:val="0"/>
        <w:imprint w:val="0"/>
        <w:vanish w:val="0"/>
        <w:color w:val="auto"/>
        <w:spacing w:val="0"/>
        <w:w w:val="100"/>
        <w:kern w:val="0"/>
        <w:position w:val="0"/>
        <w:sz w:val="22"/>
        <w:u w:val="none"/>
        <w:vertAlign w:val="baseline"/>
      </w:rPr>
    </w:lvl>
    <w:lvl w:ilvl="1">
      <w:start w:val="1"/>
      <w:numFmt w:val="decimal"/>
      <w:isLgl/>
      <w:lvlText w:val="%1.%2"/>
      <w:lvlJc w:val="left"/>
      <w:pPr>
        <w:ind w:left="567" w:hanging="567"/>
      </w:pPr>
      <w:rPr>
        <w:rFonts w:hint="default"/>
      </w:rPr>
    </w:lvl>
    <w:lvl w:ilvl="2">
      <w:start w:val="1"/>
      <w:numFmt w:val="lowerLetter"/>
      <w:lvlText w:val="%3)"/>
      <w:lvlJc w:val="left"/>
      <w:pPr>
        <w:ind w:left="284" w:firstLine="283"/>
      </w:pPr>
      <w:rPr>
        <w:rFonts w:hint="default"/>
      </w:rPr>
    </w:lvl>
    <w:lvl w:ilvl="3">
      <w:start w:val="1"/>
      <w:numFmt w:val="bullet"/>
      <w:lvlText w:val=""/>
      <w:lvlJc w:val="left"/>
      <w:pPr>
        <w:ind w:left="284" w:firstLine="283"/>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2F8069C"/>
    <w:multiLevelType w:val="hybridMultilevel"/>
    <w:tmpl w:val="F5B815A6"/>
    <w:lvl w:ilvl="0" w:tplc="3350163A">
      <w:start w:val="31"/>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3FD2A0A"/>
    <w:multiLevelType w:val="hybridMultilevel"/>
    <w:tmpl w:val="DF9AAA28"/>
    <w:lvl w:ilvl="0" w:tplc="4F584902">
      <w:start w:val="1"/>
      <w:numFmt w:val="decimal"/>
      <w:lvlText w:val="7.%1"/>
      <w:lvlJc w:val="left"/>
      <w:pPr>
        <w:ind w:left="720" w:hanging="360"/>
      </w:pPr>
      <w:rPr>
        <w:rFonts w:ascii="Calibri"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6C269E4"/>
    <w:multiLevelType w:val="hybridMultilevel"/>
    <w:tmpl w:val="A7A63D1E"/>
    <w:lvl w:ilvl="0" w:tplc="FE4ADFBE">
      <w:start w:val="1"/>
      <w:numFmt w:val="lowerLetter"/>
      <w:lvlText w:val="%1)"/>
      <w:lvlJc w:val="left"/>
      <w:pPr>
        <w:ind w:left="720" w:hanging="360"/>
      </w:pPr>
      <w:rPr>
        <w:rFonts w:ascii="Calibri" w:hAnsi="Calibri"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7835A4C"/>
    <w:multiLevelType w:val="hybridMultilevel"/>
    <w:tmpl w:val="147C408A"/>
    <w:lvl w:ilvl="0" w:tplc="6D2EDF92">
      <w:start w:val="1"/>
      <w:numFmt w:val="lowerLetter"/>
      <w:lvlText w:val="%1)"/>
      <w:lvlJc w:val="left"/>
      <w:pPr>
        <w:ind w:left="1571"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984381F"/>
    <w:multiLevelType w:val="hybridMultilevel"/>
    <w:tmpl w:val="5E94D266"/>
    <w:lvl w:ilvl="0" w:tplc="26D29AF0">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9DF6985"/>
    <w:multiLevelType w:val="hybridMultilevel"/>
    <w:tmpl w:val="DBEA3E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A7B3C65"/>
    <w:multiLevelType w:val="multilevel"/>
    <w:tmpl w:val="5AA6FB82"/>
    <w:lvl w:ilvl="0">
      <w:start w:val="1"/>
      <w:numFmt w:val="upperRoman"/>
      <w:lvlText w:val="%1."/>
      <w:lvlJc w:val="right"/>
      <w:pPr>
        <w:ind w:left="0" w:firstLine="0"/>
      </w:pPr>
      <w:rPr>
        <w:rFonts w:hint="default"/>
        <w:caps w:val="0"/>
        <w:strike w:val="0"/>
        <w:dstrike w:val="0"/>
        <w:outline w:val="0"/>
        <w:shadow w:val="0"/>
        <w:emboss w:val="0"/>
        <w:imprint w:val="0"/>
        <w:vanish w:val="0"/>
        <w:color w:val="auto"/>
        <w:spacing w:val="0"/>
        <w:w w:val="100"/>
        <w:kern w:val="0"/>
        <w:position w:val="0"/>
        <w:sz w:val="22"/>
        <w:u w:val="none"/>
        <w:vertAlign w:val="baseline"/>
      </w:rPr>
    </w:lvl>
    <w:lvl w:ilvl="1">
      <w:start w:val="1"/>
      <w:numFmt w:val="decimal"/>
      <w:isLgl/>
      <w:lvlText w:val="%1.%2"/>
      <w:lvlJc w:val="left"/>
      <w:pPr>
        <w:ind w:left="567" w:hanging="567"/>
      </w:pPr>
      <w:rPr>
        <w:rFonts w:ascii="Calibri" w:hAnsi="Calibri" w:cs="Calibri" w:hint="default"/>
      </w:rPr>
    </w:lvl>
    <w:lvl w:ilvl="2">
      <w:start w:val="1"/>
      <w:numFmt w:val="lowerLetter"/>
      <w:lvlText w:val="%3)"/>
      <w:lvlJc w:val="left"/>
      <w:pPr>
        <w:ind w:left="284" w:firstLine="283"/>
      </w:pPr>
      <w:rPr>
        <w:rFonts w:hint="default"/>
      </w:rPr>
    </w:lvl>
    <w:lvl w:ilvl="3">
      <w:start w:val="1"/>
      <w:numFmt w:val="bullet"/>
      <w:lvlText w:val=""/>
      <w:lvlJc w:val="left"/>
      <w:pPr>
        <w:ind w:left="284" w:firstLine="283"/>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C3A2AD1"/>
    <w:multiLevelType w:val="hybridMultilevel"/>
    <w:tmpl w:val="0464CC0A"/>
    <w:lvl w:ilvl="0" w:tplc="EDB498D0">
      <w:start w:val="1"/>
      <w:numFmt w:val="lowerLetter"/>
      <w:lvlText w:val="%1)"/>
      <w:lvlJc w:val="left"/>
      <w:pPr>
        <w:ind w:left="1571"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42AA30B5"/>
    <w:multiLevelType w:val="hybridMultilevel"/>
    <w:tmpl w:val="95267216"/>
    <w:lvl w:ilvl="0" w:tplc="B4025CCC">
      <w:start w:val="1"/>
      <w:numFmt w:val="lowerLetter"/>
      <w:lvlText w:val="%1)"/>
      <w:lvlJc w:val="left"/>
      <w:pPr>
        <w:ind w:left="1571"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4BA00ACD"/>
    <w:multiLevelType w:val="multilevel"/>
    <w:tmpl w:val="A96E5E36"/>
    <w:lvl w:ilvl="0">
      <w:start w:val="15"/>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D847FB5"/>
    <w:multiLevelType w:val="hybridMultilevel"/>
    <w:tmpl w:val="EB44456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E380FD6"/>
    <w:multiLevelType w:val="hybridMultilevel"/>
    <w:tmpl w:val="C4F43C98"/>
    <w:lvl w:ilvl="0" w:tplc="04050019">
      <w:start w:val="1"/>
      <w:numFmt w:val="lowerLetter"/>
      <w:lvlText w:val="%1."/>
      <w:lvlJc w:val="left"/>
      <w:pPr>
        <w:ind w:left="1440" w:hanging="360"/>
      </w:pPr>
      <w:rPr>
        <w:rFonts w:cs="Times New Roman"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26ECA27A">
      <w:start w:val="1"/>
      <w:numFmt w:val="decimal"/>
      <w:lvlText w:val="%4)"/>
      <w:lvlJc w:val="left"/>
      <w:pPr>
        <w:ind w:left="3600" w:hanging="360"/>
      </w:pPr>
      <w:rPr>
        <w:rFonts w:cs="Times New Roman"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nsid w:val="4FF6580C"/>
    <w:multiLevelType w:val="hybridMultilevel"/>
    <w:tmpl w:val="DF9AAA28"/>
    <w:lvl w:ilvl="0" w:tplc="4F584902">
      <w:start w:val="1"/>
      <w:numFmt w:val="decimal"/>
      <w:lvlText w:val="7.%1"/>
      <w:lvlJc w:val="left"/>
      <w:pPr>
        <w:ind w:left="720" w:hanging="360"/>
      </w:pPr>
      <w:rPr>
        <w:rFonts w:ascii="Calibri"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0BF02A0"/>
    <w:multiLevelType w:val="hybridMultilevel"/>
    <w:tmpl w:val="B48A8376"/>
    <w:lvl w:ilvl="0" w:tplc="FDA09878">
      <w:start w:val="1"/>
      <w:numFmt w:val="decimal"/>
      <w:lvlText w:val="Příloha č. %1. -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6875165"/>
    <w:multiLevelType w:val="hybridMultilevel"/>
    <w:tmpl w:val="69D22830"/>
    <w:lvl w:ilvl="0" w:tplc="D83E3D8A">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56913848"/>
    <w:multiLevelType w:val="hybridMultilevel"/>
    <w:tmpl w:val="AD4E274C"/>
    <w:lvl w:ilvl="0" w:tplc="FFFFFFFF">
      <w:numFmt w:val="bullet"/>
      <w:lvlText w:val="-"/>
      <w:lvlJc w:val="left"/>
      <w:pPr>
        <w:tabs>
          <w:tab w:val="num" w:pos="1788"/>
        </w:tabs>
        <w:ind w:left="1788" w:hanging="360"/>
      </w:pPr>
      <w:rPr>
        <w:rFonts w:ascii="Times New Roman" w:eastAsia="Times New Roman" w:hAnsi="Times New Roman" w:cs="Times New Roman"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42">
    <w:nsid w:val="596E232E"/>
    <w:multiLevelType w:val="multilevel"/>
    <w:tmpl w:val="294467FC"/>
    <w:lvl w:ilvl="0">
      <w:start w:val="4"/>
      <w:numFmt w:val="upperRoman"/>
      <w:lvlText w:val="%1."/>
      <w:lvlJc w:val="right"/>
      <w:pPr>
        <w:ind w:left="0" w:firstLine="0"/>
      </w:pPr>
      <w:rPr>
        <w:rFonts w:hint="default"/>
        <w:caps w:val="0"/>
        <w:strike w:val="0"/>
        <w:dstrike w:val="0"/>
        <w:outline w:val="0"/>
        <w:shadow w:val="0"/>
        <w:emboss w:val="0"/>
        <w:imprint w:val="0"/>
        <w:vanish w:val="0"/>
        <w:color w:val="auto"/>
        <w:spacing w:val="0"/>
        <w:w w:val="100"/>
        <w:kern w:val="0"/>
        <w:position w:val="0"/>
        <w:sz w:val="22"/>
        <w:u w:val="none"/>
        <w:vertAlign w:val="baseline"/>
      </w:rPr>
    </w:lvl>
    <w:lvl w:ilvl="1">
      <w:start w:val="1"/>
      <w:numFmt w:val="decimal"/>
      <w:isLgl/>
      <w:lvlText w:val="%1.%2"/>
      <w:lvlJc w:val="left"/>
      <w:pPr>
        <w:ind w:left="567" w:hanging="567"/>
      </w:pPr>
      <w:rPr>
        <w:rFonts w:ascii="Calibri" w:hAnsi="Calibri" w:cs="Calibri" w:hint="default"/>
      </w:rPr>
    </w:lvl>
    <w:lvl w:ilvl="2">
      <w:start w:val="1"/>
      <w:numFmt w:val="lowerLetter"/>
      <w:lvlText w:val="%3)"/>
      <w:lvlJc w:val="left"/>
      <w:pPr>
        <w:ind w:left="285" w:firstLine="283"/>
      </w:pPr>
      <w:rPr>
        <w:rFonts w:hint="default"/>
      </w:rPr>
    </w:lvl>
    <w:lvl w:ilvl="3">
      <w:start w:val="1"/>
      <w:numFmt w:val="bullet"/>
      <w:lvlText w:val=""/>
      <w:lvlJc w:val="left"/>
      <w:pPr>
        <w:ind w:left="284" w:firstLine="283"/>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623B399D"/>
    <w:multiLevelType w:val="multilevel"/>
    <w:tmpl w:val="5AA6FB82"/>
    <w:lvl w:ilvl="0">
      <w:start w:val="1"/>
      <w:numFmt w:val="upperRoman"/>
      <w:lvlText w:val="%1."/>
      <w:lvlJc w:val="right"/>
      <w:pPr>
        <w:ind w:left="0" w:firstLine="0"/>
      </w:pPr>
      <w:rPr>
        <w:rFonts w:hint="default"/>
        <w:caps w:val="0"/>
        <w:strike w:val="0"/>
        <w:dstrike w:val="0"/>
        <w:outline w:val="0"/>
        <w:shadow w:val="0"/>
        <w:emboss w:val="0"/>
        <w:imprint w:val="0"/>
        <w:vanish w:val="0"/>
        <w:color w:val="auto"/>
        <w:spacing w:val="0"/>
        <w:w w:val="100"/>
        <w:kern w:val="0"/>
        <w:position w:val="0"/>
        <w:sz w:val="22"/>
        <w:u w:val="none"/>
        <w:vertAlign w:val="baseline"/>
      </w:rPr>
    </w:lvl>
    <w:lvl w:ilvl="1">
      <w:start w:val="1"/>
      <w:numFmt w:val="decimal"/>
      <w:isLgl/>
      <w:lvlText w:val="%1.%2"/>
      <w:lvlJc w:val="left"/>
      <w:pPr>
        <w:ind w:left="567" w:hanging="567"/>
      </w:pPr>
      <w:rPr>
        <w:rFonts w:ascii="Calibri" w:hAnsi="Calibri" w:cs="Calibri" w:hint="default"/>
      </w:rPr>
    </w:lvl>
    <w:lvl w:ilvl="2">
      <w:start w:val="1"/>
      <w:numFmt w:val="lowerLetter"/>
      <w:lvlText w:val="%3)"/>
      <w:lvlJc w:val="left"/>
      <w:pPr>
        <w:ind w:left="284" w:firstLine="283"/>
      </w:pPr>
      <w:rPr>
        <w:rFonts w:hint="default"/>
      </w:rPr>
    </w:lvl>
    <w:lvl w:ilvl="3">
      <w:start w:val="1"/>
      <w:numFmt w:val="bullet"/>
      <w:lvlText w:val=""/>
      <w:lvlJc w:val="left"/>
      <w:pPr>
        <w:ind w:left="284" w:firstLine="283"/>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66CB4FEF"/>
    <w:multiLevelType w:val="hybridMultilevel"/>
    <w:tmpl w:val="86E8F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9C56B27"/>
    <w:multiLevelType w:val="hybridMultilevel"/>
    <w:tmpl w:val="0464CC0A"/>
    <w:lvl w:ilvl="0" w:tplc="EDB498D0">
      <w:start w:val="1"/>
      <w:numFmt w:val="lowerLetter"/>
      <w:lvlText w:val="%1)"/>
      <w:lvlJc w:val="left"/>
      <w:pPr>
        <w:ind w:left="1571"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BEE52BB"/>
    <w:multiLevelType w:val="multilevel"/>
    <w:tmpl w:val="19DC71C4"/>
    <w:lvl w:ilvl="0">
      <w:start w:val="14"/>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6E9B7618"/>
    <w:multiLevelType w:val="multilevel"/>
    <w:tmpl w:val="84A2B722"/>
    <w:lvl w:ilvl="0">
      <w:start w:val="14"/>
      <w:numFmt w:val="decimal"/>
      <w:lvlText w:val="%1"/>
      <w:lvlJc w:val="left"/>
      <w:pPr>
        <w:tabs>
          <w:tab w:val="num" w:pos="390"/>
        </w:tabs>
        <w:ind w:left="390" w:hanging="390"/>
      </w:pPr>
      <w:rPr>
        <w:rFonts w:ascii="Tahoma" w:hAnsi="Tahoma" w:cs="Tahoma" w:hint="default"/>
        <w:color w:val="auto"/>
        <w:sz w:val="20"/>
      </w:rPr>
    </w:lvl>
    <w:lvl w:ilvl="1">
      <w:start w:val="2"/>
      <w:numFmt w:val="decimal"/>
      <w:lvlText w:val="%1.%2"/>
      <w:lvlJc w:val="left"/>
      <w:pPr>
        <w:tabs>
          <w:tab w:val="num" w:pos="390"/>
        </w:tabs>
        <w:ind w:left="390" w:hanging="390"/>
      </w:pPr>
      <w:rPr>
        <w:rFonts w:ascii="Tahoma" w:hAnsi="Tahoma" w:cs="Tahoma" w:hint="default"/>
        <w:color w:val="auto"/>
        <w:sz w:val="20"/>
      </w:rPr>
    </w:lvl>
    <w:lvl w:ilvl="2">
      <w:start w:val="1"/>
      <w:numFmt w:val="decimal"/>
      <w:lvlText w:val="%1.%2.%3"/>
      <w:lvlJc w:val="left"/>
      <w:pPr>
        <w:tabs>
          <w:tab w:val="num" w:pos="720"/>
        </w:tabs>
        <w:ind w:left="720" w:hanging="720"/>
      </w:pPr>
      <w:rPr>
        <w:rFonts w:ascii="Tahoma" w:hAnsi="Tahoma" w:cs="Tahoma" w:hint="default"/>
        <w:color w:val="auto"/>
        <w:sz w:val="20"/>
      </w:rPr>
    </w:lvl>
    <w:lvl w:ilvl="3">
      <w:start w:val="1"/>
      <w:numFmt w:val="decimal"/>
      <w:lvlText w:val="%1.%2.%3.%4"/>
      <w:lvlJc w:val="left"/>
      <w:pPr>
        <w:tabs>
          <w:tab w:val="num" w:pos="720"/>
        </w:tabs>
        <w:ind w:left="720" w:hanging="720"/>
      </w:pPr>
      <w:rPr>
        <w:rFonts w:ascii="Tahoma" w:hAnsi="Tahoma" w:cs="Tahoma" w:hint="default"/>
        <w:color w:val="auto"/>
        <w:sz w:val="20"/>
      </w:rPr>
    </w:lvl>
    <w:lvl w:ilvl="4">
      <w:start w:val="1"/>
      <w:numFmt w:val="decimal"/>
      <w:lvlText w:val="%1.%2.%3.%4.%5"/>
      <w:lvlJc w:val="left"/>
      <w:pPr>
        <w:tabs>
          <w:tab w:val="num" w:pos="720"/>
        </w:tabs>
        <w:ind w:left="720" w:hanging="720"/>
      </w:pPr>
      <w:rPr>
        <w:rFonts w:ascii="Tahoma" w:hAnsi="Tahoma" w:cs="Tahoma" w:hint="default"/>
        <w:color w:val="auto"/>
        <w:sz w:val="20"/>
      </w:rPr>
    </w:lvl>
    <w:lvl w:ilvl="5">
      <w:start w:val="1"/>
      <w:numFmt w:val="decimal"/>
      <w:lvlText w:val="%1.%2.%3.%4.%5.%6"/>
      <w:lvlJc w:val="left"/>
      <w:pPr>
        <w:tabs>
          <w:tab w:val="num" w:pos="1080"/>
        </w:tabs>
        <w:ind w:left="1080" w:hanging="1080"/>
      </w:pPr>
      <w:rPr>
        <w:rFonts w:ascii="Tahoma" w:hAnsi="Tahoma" w:cs="Tahoma" w:hint="default"/>
        <w:color w:val="auto"/>
        <w:sz w:val="20"/>
      </w:rPr>
    </w:lvl>
    <w:lvl w:ilvl="6">
      <w:start w:val="1"/>
      <w:numFmt w:val="decimal"/>
      <w:lvlText w:val="%1.%2.%3.%4.%5.%6.%7"/>
      <w:lvlJc w:val="left"/>
      <w:pPr>
        <w:tabs>
          <w:tab w:val="num" w:pos="1080"/>
        </w:tabs>
        <w:ind w:left="1080" w:hanging="1080"/>
      </w:pPr>
      <w:rPr>
        <w:rFonts w:ascii="Tahoma" w:hAnsi="Tahoma" w:cs="Tahoma" w:hint="default"/>
        <w:color w:val="auto"/>
        <w:sz w:val="20"/>
      </w:rPr>
    </w:lvl>
    <w:lvl w:ilvl="7">
      <w:start w:val="1"/>
      <w:numFmt w:val="decimal"/>
      <w:lvlText w:val="%1.%2.%3.%4.%5.%6.%7.%8"/>
      <w:lvlJc w:val="left"/>
      <w:pPr>
        <w:tabs>
          <w:tab w:val="num" w:pos="1440"/>
        </w:tabs>
        <w:ind w:left="1440" w:hanging="1440"/>
      </w:pPr>
      <w:rPr>
        <w:rFonts w:ascii="Tahoma" w:hAnsi="Tahoma" w:cs="Tahoma" w:hint="default"/>
        <w:color w:val="auto"/>
        <w:sz w:val="20"/>
      </w:rPr>
    </w:lvl>
    <w:lvl w:ilvl="8">
      <w:start w:val="1"/>
      <w:numFmt w:val="decimal"/>
      <w:lvlText w:val="%1.%2.%3.%4.%5.%6.%7.%8.%9"/>
      <w:lvlJc w:val="left"/>
      <w:pPr>
        <w:tabs>
          <w:tab w:val="num" w:pos="1440"/>
        </w:tabs>
        <w:ind w:left="1440" w:hanging="1440"/>
      </w:pPr>
      <w:rPr>
        <w:rFonts w:ascii="Tahoma" w:hAnsi="Tahoma" w:cs="Tahoma" w:hint="default"/>
        <w:color w:val="auto"/>
        <w:sz w:val="20"/>
      </w:rPr>
    </w:lvl>
  </w:abstractNum>
  <w:abstractNum w:abstractNumId="48">
    <w:nsid w:val="6EAE5BA5"/>
    <w:multiLevelType w:val="hybridMultilevel"/>
    <w:tmpl w:val="0BC6281C"/>
    <w:lvl w:ilvl="0" w:tplc="942E349E">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49">
    <w:nsid w:val="714F434B"/>
    <w:multiLevelType w:val="multilevel"/>
    <w:tmpl w:val="A96E5E36"/>
    <w:lvl w:ilvl="0">
      <w:start w:val="15"/>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44F4411"/>
    <w:multiLevelType w:val="hybridMultilevel"/>
    <w:tmpl w:val="15D4E6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50A562D"/>
    <w:multiLevelType w:val="hybridMultilevel"/>
    <w:tmpl w:val="9A844734"/>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9DC3ED0"/>
    <w:multiLevelType w:val="multilevel"/>
    <w:tmpl w:val="8F4E251A"/>
    <w:lvl w:ilvl="0">
      <w:start w:val="14"/>
      <w:numFmt w:val="decimal"/>
      <w:lvlText w:val="%1"/>
      <w:lvlJc w:val="left"/>
      <w:pPr>
        <w:tabs>
          <w:tab w:val="num" w:pos="360"/>
        </w:tabs>
        <w:ind w:left="360" w:hanging="360"/>
      </w:pPr>
      <w:rPr>
        <w:rFonts w:ascii="Tahoma" w:hAnsi="Tahoma" w:cs="Tahoma" w:hint="default"/>
        <w:color w:val="auto"/>
      </w:rPr>
    </w:lvl>
    <w:lvl w:ilvl="1">
      <w:start w:val="6"/>
      <w:numFmt w:val="decimal"/>
      <w:lvlText w:val="%1.%2"/>
      <w:lvlJc w:val="left"/>
      <w:pPr>
        <w:tabs>
          <w:tab w:val="num" w:pos="360"/>
        </w:tabs>
        <w:ind w:left="360" w:hanging="360"/>
      </w:pPr>
      <w:rPr>
        <w:rFonts w:ascii="Calibri" w:hAnsi="Calibri" w:cs="Tahoma" w:hint="default"/>
        <w:color w:val="auto"/>
      </w:rPr>
    </w:lvl>
    <w:lvl w:ilvl="2">
      <w:start w:val="1"/>
      <w:numFmt w:val="decimal"/>
      <w:lvlText w:val="%1.%2.%3"/>
      <w:lvlJc w:val="left"/>
      <w:pPr>
        <w:tabs>
          <w:tab w:val="num" w:pos="720"/>
        </w:tabs>
        <w:ind w:left="720" w:hanging="720"/>
      </w:pPr>
      <w:rPr>
        <w:rFonts w:ascii="Tahoma" w:hAnsi="Tahoma" w:cs="Tahoma" w:hint="default"/>
        <w:color w:val="auto"/>
      </w:rPr>
    </w:lvl>
    <w:lvl w:ilvl="3">
      <w:start w:val="1"/>
      <w:numFmt w:val="decimal"/>
      <w:lvlText w:val="%1.%2.%3.%4"/>
      <w:lvlJc w:val="left"/>
      <w:pPr>
        <w:tabs>
          <w:tab w:val="num" w:pos="720"/>
        </w:tabs>
        <w:ind w:left="720" w:hanging="720"/>
      </w:pPr>
      <w:rPr>
        <w:rFonts w:ascii="Tahoma" w:hAnsi="Tahoma" w:cs="Tahoma" w:hint="default"/>
        <w:color w:val="auto"/>
      </w:rPr>
    </w:lvl>
    <w:lvl w:ilvl="4">
      <w:start w:val="1"/>
      <w:numFmt w:val="decimal"/>
      <w:lvlText w:val="%1.%2.%3.%4.%5"/>
      <w:lvlJc w:val="left"/>
      <w:pPr>
        <w:tabs>
          <w:tab w:val="num" w:pos="720"/>
        </w:tabs>
        <w:ind w:left="720" w:hanging="720"/>
      </w:pPr>
      <w:rPr>
        <w:rFonts w:ascii="Tahoma" w:hAnsi="Tahoma" w:cs="Tahoma" w:hint="default"/>
        <w:color w:val="auto"/>
      </w:rPr>
    </w:lvl>
    <w:lvl w:ilvl="5">
      <w:start w:val="1"/>
      <w:numFmt w:val="decimal"/>
      <w:lvlText w:val="%1.%2.%3.%4.%5.%6"/>
      <w:lvlJc w:val="left"/>
      <w:pPr>
        <w:tabs>
          <w:tab w:val="num" w:pos="1080"/>
        </w:tabs>
        <w:ind w:left="1080" w:hanging="1080"/>
      </w:pPr>
      <w:rPr>
        <w:rFonts w:ascii="Tahoma" w:hAnsi="Tahoma" w:cs="Tahoma" w:hint="default"/>
        <w:color w:val="auto"/>
      </w:rPr>
    </w:lvl>
    <w:lvl w:ilvl="6">
      <w:start w:val="1"/>
      <w:numFmt w:val="decimal"/>
      <w:lvlText w:val="%1.%2.%3.%4.%5.%6.%7"/>
      <w:lvlJc w:val="left"/>
      <w:pPr>
        <w:tabs>
          <w:tab w:val="num" w:pos="1080"/>
        </w:tabs>
        <w:ind w:left="1080" w:hanging="1080"/>
      </w:pPr>
      <w:rPr>
        <w:rFonts w:ascii="Tahoma" w:hAnsi="Tahoma" w:cs="Tahoma" w:hint="default"/>
        <w:color w:val="auto"/>
      </w:rPr>
    </w:lvl>
    <w:lvl w:ilvl="7">
      <w:start w:val="1"/>
      <w:numFmt w:val="decimal"/>
      <w:lvlText w:val="%1.%2.%3.%4.%5.%6.%7.%8"/>
      <w:lvlJc w:val="left"/>
      <w:pPr>
        <w:tabs>
          <w:tab w:val="num" w:pos="1440"/>
        </w:tabs>
        <w:ind w:left="1440" w:hanging="1440"/>
      </w:pPr>
      <w:rPr>
        <w:rFonts w:ascii="Tahoma" w:hAnsi="Tahoma" w:cs="Tahoma" w:hint="default"/>
        <w:color w:val="auto"/>
      </w:rPr>
    </w:lvl>
    <w:lvl w:ilvl="8">
      <w:start w:val="1"/>
      <w:numFmt w:val="decimal"/>
      <w:lvlText w:val="%1.%2.%3.%4.%5.%6.%7.%8.%9"/>
      <w:lvlJc w:val="left"/>
      <w:pPr>
        <w:tabs>
          <w:tab w:val="num" w:pos="1440"/>
        </w:tabs>
        <w:ind w:left="1440" w:hanging="1440"/>
      </w:pPr>
      <w:rPr>
        <w:rFonts w:ascii="Tahoma" w:hAnsi="Tahoma" w:cs="Tahoma" w:hint="default"/>
        <w:color w:val="auto"/>
      </w:rPr>
    </w:lvl>
  </w:abstractNum>
  <w:abstractNum w:abstractNumId="53">
    <w:nsid w:val="7C7C6BB9"/>
    <w:multiLevelType w:val="multilevel"/>
    <w:tmpl w:val="DA0A4EC8"/>
    <w:lvl w:ilvl="0">
      <w:start w:val="1"/>
      <w:numFmt w:val="upperRoman"/>
      <w:lvlText w:val="%1."/>
      <w:lvlJc w:val="center"/>
      <w:pPr>
        <w:ind w:left="0" w:firstLine="0"/>
      </w:pPr>
      <w:rPr>
        <w:rFonts w:ascii="Calibri" w:hAnsi="Calibri" w:hint="default"/>
        <w:caps w:val="0"/>
        <w:strike w:val="0"/>
        <w:dstrike w:val="0"/>
        <w:outline w:val="0"/>
        <w:shadow w:val="0"/>
        <w:emboss w:val="0"/>
        <w:imprint w:val="0"/>
        <w:vanish w:val="0"/>
        <w:color w:val="auto"/>
        <w:spacing w:val="0"/>
        <w:w w:val="100"/>
        <w:kern w:val="0"/>
        <w:position w:val="0"/>
        <w:sz w:val="22"/>
        <w:u w:val="none"/>
        <w:vertAlign w:val="baseline"/>
      </w:rPr>
    </w:lvl>
    <w:lvl w:ilvl="1">
      <w:start w:val="1"/>
      <w:numFmt w:val="decimal"/>
      <w:isLgl/>
      <w:lvlText w:val="%1.%2"/>
      <w:lvlJc w:val="left"/>
      <w:pPr>
        <w:ind w:left="567" w:hanging="567"/>
      </w:pPr>
      <w:rPr>
        <w:rFonts w:hint="default"/>
      </w:rPr>
    </w:lvl>
    <w:lvl w:ilvl="2">
      <w:start w:val="1"/>
      <w:numFmt w:val="lowerLetter"/>
      <w:lvlText w:val="%3)"/>
      <w:lvlJc w:val="left"/>
      <w:pPr>
        <w:ind w:left="284" w:firstLine="283"/>
      </w:pPr>
      <w:rPr>
        <w:rFonts w:hint="default"/>
      </w:rPr>
    </w:lvl>
    <w:lvl w:ilvl="3">
      <w:start w:val="1"/>
      <w:numFmt w:val="bullet"/>
      <w:lvlText w:val=""/>
      <w:lvlJc w:val="left"/>
      <w:pPr>
        <w:ind w:left="284" w:firstLine="283"/>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7CED6C0F"/>
    <w:multiLevelType w:val="multilevel"/>
    <w:tmpl w:val="24EE0124"/>
    <w:lvl w:ilvl="0">
      <w:start w:val="1"/>
      <w:numFmt w:val="decimal"/>
      <w:pStyle w:val="ALTECNadpis1kapitola"/>
      <w:lvlText w:val="%1."/>
      <w:lvlJc w:val="left"/>
      <w:pPr>
        <w:tabs>
          <w:tab w:val="num" w:pos="360"/>
        </w:tabs>
        <w:ind w:left="360" w:hanging="360"/>
      </w:pPr>
    </w:lvl>
    <w:lvl w:ilvl="1">
      <w:start w:val="1"/>
      <w:numFmt w:val="decimal"/>
      <w:pStyle w:val="ALTECNadpis2kapitola"/>
      <w:lvlText w:val="%1.%2."/>
      <w:lvlJc w:val="left"/>
      <w:pPr>
        <w:tabs>
          <w:tab w:val="num" w:pos="1000"/>
        </w:tabs>
        <w:ind w:left="1000" w:hanging="432"/>
      </w:pPr>
      <w:rPr>
        <w:color w:val="auto"/>
      </w:rPr>
    </w:lvl>
    <w:lvl w:ilvl="2">
      <w:start w:val="1"/>
      <w:numFmt w:val="decimal"/>
      <w:pStyle w:val="ALTECNadpis3kapitola"/>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7D323C54"/>
    <w:multiLevelType w:val="multilevel"/>
    <w:tmpl w:val="2DD234B2"/>
    <w:lvl w:ilvl="0">
      <w:start w:val="14"/>
      <w:numFmt w:val="decimal"/>
      <w:lvlText w:val="%1"/>
      <w:lvlJc w:val="left"/>
      <w:pPr>
        <w:tabs>
          <w:tab w:val="num" w:pos="360"/>
        </w:tabs>
        <w:ind w:left="360" w:hanging="360"/>
      </w:pPr>
      <w:rPr>
        <w:rFonts w:ascii="Tahoma" w:hAnsi="Tahoma" w:cs="Tahoma" w:hint="default"/>
        <w:color w:val="auto"/>
      </w:rPr>
    </w:lvl>
    <w:lvl w:ilvl="1">
      <w:start w:val="6"/>
      <w:numFmt w:val="decimal"/>
      <w:lvlText w:val="%1.%2"/>
      <w:lvlJc w:val="left"/>
      <w:pPr>
        <w:tabs>
          <w:tab w:val="num" w:pos="360"/>
        </w:tabs>
        <w:ind w:left="360" w:hanging="360"/>
      </w:pPr>
      <w:rPr>
        <w:rFonts w:ascii="Tahoma" w:hAnsi="Tahoma" w:cs="Tahoma" w:hint="default"/>
        <w:color w:val="auto"/>
      </w:rPr>
    </w:lvl>
    <w:lvl w:ilvl="2">
      <w:start w:val="1"/>
      <w:numFmt w:val="decimal"/>
      <w:lvlText w:val="%1.%2.%3"/>
      <w:lvlJc w:val="left"/>
      <w:pPr>
        <w:tabs>
          <w:tab w:val="num" w:pos="720"/>
        </w:tabs>
        <w:ind w:left="720" w:hanging="720"/>
      </w:pPr>
      <w:rPr>
        <w:rFonts w:ascii="Tahoma" w:hAnsi="Tahoma" w:cs="Tahoma" w:hint="default"/>
        <w:color w:val="auto"/>
      </w:rPr>
    </w:lvl>
    <w:lvl w:ilvl="3">
      <w:start w:val="1"/>
      <w:numFmt w:val="decimal"/>
      <w:lvlText w:val="%1.%2.%3.%4"/>
      <w:lvlJc w:val="left"/>
      <w:pPr>
        <w:tabs>
          <w:tab w:val="num" w:pos="720"/>
        </w:tabs>
        <w:ind w:left="720" w:hanging="720"/>
      </w:pPr>
      <w:rPr>
        <w:rFonts w:ascii="Tahoma" w:hAnsi="Tahoma" w:cs="Tahoma" w:hint="default"/>
        <w:color w:val="auto"/>
      </w:rPr>
    </w:lvl>
    <w:lvl w:ilvl="4">
      <w:start w:val="1"/>
      <w:numFmt w:val="decimal"/>
      <w:lvlText w:val="%1.%2.%3.%4.%5"/>
      <w:lvlJc w:val="left"/>
      <w:pPr>
        <w:tabs>
          <w:tab w:val="num" w:pos="720"/>
        </w:tabs>
        <w:ind w:left="720" w:hanging="720"/>
      </w:pPr>
      <w:rPr>
        <w:rFonts w:ascii="Tahoma" w:hAnsi="Tahoma" w:cs="Tahoma" w:hint="default"/>
        <w:color w:val="auto"/>
      </w:rPr>
    </w:lvl>
    <w:lvl w:ilvl="5">
      <w:start w:val="1"/>
      <w:numFmt w:val="decimal"/>
      <w:lvlText w:val="%1.%2.%3.%4.%5.%6"/>
      <w:lvlJc w:val="left"/>
      <w:pPr>
        <w:tabs>
          <w:tab w:val="num" w:pos="1080"/>
        </w:tabs>
        <w:ind w:left="1080" w:hanging="1080"/>
      </w:pPr>
      <w:rPr>
        <w:rFonts w:ascii="Tahoma" w:hAnsi="Tahoma" w:cs="Tahoma" w:hint="default"/>
        <w:color w:val="auto"/>
      </w:rPr>
    </w:lvl>
    <w:lvl w:ilvl="6">
      <w:start w:val="1"/>
      <w:numFmt w:val="decimal"/>
      <w:lvlText w:val="%1.%2.%3.%4.%5.%6.%7"/>
      <w:lvlJc w:val="left"/>
      <w:pPr>
        <w:tabs>
          <w:tab w:val="num" w:pos="1080"/>
        </w:tabs>
        <w:ind w:left="1080" w:hanging="1080"/>
      </w:pPr>
      <w:rPr>
        <w:rFonts w:ascii="Tahoma" w:hAnsi="Tahoma" w:cs="Tahoma" w:hint="default"/>
        <w:color w:val="auto"/>
      </w:rPr>
    </w:lvl>
    <w:lvl w:ilvl="7">
      <w:start w:val="1"/>
      <w:numFmt w:val="decimal"/>
      <w:lvlText w:val="%1.%2.%3.%4.%5.%6.%7.%8"/>
      <w:lvlJc w:val="left"/>
      <w:pPr>
        <w:tabs>
          <w:tab w:val="num" w:pos="1440"/>
        </w:tabs>
        <w:ind w:left="1440" w:hanging="1440"/>
      </w:pPr>
      <w:rPr>
        <w:rFonts w:ascii="Tahoma" w:hAnsi="Tahoma" w:cs="Tahoma" w:hint="default"/>
        <w:color w:val="auto"/>
      </w:rPr>
    </w:lvl>
    <w:lvl w:ilvl="8">
      <w:start w:val="1"/>
      <w:numFmt w:val="decimal"/>
      <w:lvlText w:val="%1.%2.%3.%4.%5.%6.%7.%8.%9"/>
      <w:lvlJc w:val="left"/>
      <w:pPr>
        <w:tabs>
          <w:tab w:val="num" w:pos="1440"/>
        </w:tabs>
        <w:ind w:left="1440" w:hanging="1440"/>
      </w:pPr>
      <w:rPr>
        <w:rFonts w:ascii="Tahoma" w:hAnsi="Tahoma" w:cs="Tahoma" w:hint="default"/>
        <w:color w:val="auto"/>
      </w:rPr>
    </w:lvl>
  </w:abstractNum>
  <w:abstractNum w:abstractNumId="56">
    <w:nsid w:val="7E9E4860"/>
    <w:multiLevelType w:val="multilevel"/>
    <w:tmpl w:val="7CEAA776"/>
    <w:lvl w:ilvl="0">
      <w:start w:val="15"/>
      <w:numFmt w:val="decimal"/>
      <w:lvlText w:val="%1"/>
      <w:lvlJc w:val="left"/>
      <w:pPr>
        <w:tabs>
          <w:tab w:val="num" w:pos="390"/>
        </w:tabs>
        <w:ind w:left="390" w:hanging="390"/>
      </w:pPr>
      <w:rPr>
        <w:rFonts w:hint="default"/>
      </w:rPr>
    </w:lvl>
    <w:lvl w:ilvl="1">
      <w:start w:val="7"/>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
  </w:num>
  <w:num w:numId="3">
    <w:abstractNumId w:val="2"/>
  </w:num>
  <w:num w:numId="4">
    <w:abstractNumId w:val="17"/>
  </w:num>
  <w:num w:numId="5">
    <w:abstractNumId w:val="33"/>
  </w:num>
  <w:num w:numId="6">
    <w:abstractNumId w:val="41"/>
  </w:num>
  <w:num w:numId="7">
    <w:abstractNumId w:val="16"/>
  </w:num>
  <w:num w:numId="8">
    <w:abstractNumId w:val="36"/>
  </w:num>
  <w:num w:numId="9">
    <w:abstractNumId w:val="27"/>
  </w:num>
  <w:num w:numId="10">
    <w:abstractNumId w:val="22"/>
  </w:num>
  <w:num w:numId="11">
    <w:abstractNumId w:val="6"/>
  </w:num>
  <w:num w:numId="12">
    <w:abstractNumId w:val="12"/>
  </w:num>
  <w:num w:numId="13">
    <w:abstractNumId w:val="4"/>
  </w:num>
  <w:num w:numId="14">
    <w:abstractNumId w:val="30"/>
  </w:num>
  <w:num w:numId="15">
    <w:abstractNumId w:val="39"/>
  </w:num>
  <w:num w:numId="16">
    <w:abstractNumId w:val="23"/>
  </w:num>
  <w:num w:numId="17">
    <w:abstractNumId w:val="28"/>
  </w:num>
  <w:num w:numId="18">
    <w:abstractNumId w:val="50"/>
  </w:num>
  <w:num w:numId="19">
    <w:abstractNumId w:val="34"/>
  </w:num>
  <w:num w:numId="20">
    <w:abstractNumId w:val="26"/>
  </w:num>
  <w:num w:numId="21">
    <w:abstractNumId w:val="45"/>
  </w:num>
  <w:num w:numId="22">
    <w:abstractNumId w:val="19"/>
  </w:num>
  <w:num w:numId="23">
    <w:abstractNumId w:val="32"/>
  </w:num>
  <w:num w:numId="24">
    <w:abstractNumId w:val="38"/>
  </w:num>
  <w:num w:numId="25">
    <w:abstractNumId w:val="43"/>
  </w:num>
  <w:num w:numId="26">
    <w:abstractNumId w:val="53"/>
  </w:num>
  <w:num w:numId="27">
    <w:abstractNumId w:val="15"/>
  </w:num>
  <w:num w:numId="28">
    <w:abstractNumId w:val="13"/>
  </w:num>
  <w:num w:numId="29">
    <w:abstractNumId w:val="54"/>
  </w:num>
  <w:num w:numId="30">
    <w:abstractNumId w:val="7"/>
  </w:num>
  <w:num w:numId="31">
    <w:abstractNumId w:val="46"/>
  </w:num>
  <w:num w:numId="32">
    <w:abstractNumId w:val="47"/>
  </w:num>
  <w:num w:numId="33">
    <w:abstractNumId w:val="14"/>
  </w:num>
  <w:num w:numId="34">
    <w:abstractNumId w:val="55"/>
  </w:num>
  <w:num w:numId="35">
    <w:abstractNumId w:val="52"/>
  </w:num>
  <w:num w:numId="36">
    <w:abstractNumId w:val="49"/>
  </w:num>
  <w:num w:numId="37">
    <w:abstractNumId w:val="35"/>
  </w:num>
  <w:num w:numId="38">
    <w:abstractNumId w:val="56"/>
  </w:num>
  <w:num w:numId="39">
    <w:abstractNumId w:val="37"/>
  </w:num>
  <w:num w:numId="40">
    <w:abstractNumId w:val="8"/>
  </w:num>
  <w:num w:numId="41">
    <w:abstractNumId w:val="44"/>
  </w:num>
  <w:num w:numId="42">
    <w:abstractNumId w:val="9"/>
  </w:num>
  <w:num w:numId="43">
    <w:abstractNumId w:val="18"/>
  </w:num>
  <w:num w:numId="44">
    <w:abstractNumId w:val="11"/>
  </w:num>
  <w:num w:numId="45">
    <w:abstractNumId w:val="51"/>
  </w:num>
  <w:num w:numId="46">
    <w:abstractNumId w:val="25"/>
  </w:num>
  <w:num w:numId="47">
    <w:abstractNumId w:val="21"/>
  </w:num>
  <w:num w:numId="48">
    <w:abstractNumId w:val="24"/>
  </w:num>
  <w:num w:numId="49">
    <w:abstractNumId w:val="29"/>
  </w:num>
  <w:num w:numId="50">
    <w:abstractNumId w:val="40"/>
  </w:num>
  <w:num w:numId="51">
    <w:abstractNumId w:val="31"/>
  </w:num>
  <w:num w:numId="52">
    <w:abstractNumId w:val="42"/>
  </w:num>
  <w:num w:numId="53">
    <w:abstractNumId w:val="5"/>
  </w:num>
  <w:num w:numId="54">
    <w:abstractNumId w:val="3"/>
  </w:num>
  <w:num w:numId="55">
    <w:abstractNumId w:val="20"/>
  </w:num>
  <w:num w:numId="56">
    <w:abstractNumId w:val="10"/>
  </w:num>
  <w:num w:numId="57">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5B2B"/>
    <w:rsid w:val="00052DA0"/>
    <w:rsid w:val="00096034"/>
    <w:rsid w:val="000A5C4C"/>
    <w:rsid w:val="000B618C"/>
    <w:rsid w:val="000E7889"/>
    <w:rsid w:val="00101BF9"/>
    <w:rsid w:val="00113CDC"/>
    <w:rsid w:val="0013508B"/>
    <w:rsid w:val="00135994"/>
    <w:rsid w:val="001565DD"/>
    <w:rsid w:val="00162642"/>
    <w:rsid w:val="001C3B4F"/>
    <w:rsid w:val="0020591E"/>
    <w:rsid w:val="00265577"/>
    <w:rsid w:val="0027016F"/>
    <w:rsid w:val="002916E0"/>
    <w:rsid w:val="002A3016"/>
    <w:rsid w:val="002A7D59"/>
    <w:rsid w:val="002A7ED6"/>
    <w:rsid w:val="002B398E"/>
    <w:rsid w:val="002C6B9F"/>
    <w:rsid w:val="002E59C9"/>
    <w:rsid w:val="003074BB"/>
    <w:rsid w:val="00326C7B"/>
    <w:rsid w:val="00334DE7"/>
    <w:rsid w:val="003A2C08"/>
    <w:rsid w:val="003C4E78"/>
    <w:rsid w:val="003D1F5A"/>
    <w:rsid w:val="003D37A7"/>
    <w:rsid w:val="003F0AD5"/>
    <w:rsid w:val="003F3B4A"/>
    <w:rsid w:val="003F650C"/>
    <w:rsid w:val="00433D15"/>
    <w:rsid w:val="00445D4E"/>
    <w:rsid w:val="004936EB"/>
    <w:rsid w:val="004D5146"/>
    <w:rsid w:val="00507630"/>
    <w:rsid w:val="005266C3"/>
    <w:rsid w:val="0053087C"/>
    <w:rsid w:val="00554FE1"/>
    <w:rsid w:val="00560512"/>
    <w:rsid w:val="005A57F3"/>
    <w:rsid w:val="005B09C2"/>
    <w:rsid w:val="005C2DF0"/>
    <w:rsid w:val="006063FB"/>
    <w:rsid w:val="006109C7"/>
    <w:rsid w:val="00612BDC"/>
    <w:rsid w:val="00625678"/>
    <w:rsid w:val="006707B2"/>
    <w:rsid w:val="00702CAF"/>
    <w:rsid w:val="007112DF"/>
    <w:rsid w:val="00713B56"/>
    <w:rsid w:val="00721E67"/>
    <w:rsid w:val="00727C8A"/>
    <w:rsid w:val="0074769D"/>
    <w:rsid w:val="007565B5"/>
    <w:rsid w:val="007707DA"/>
    <w:rsid w:val="007A0077"/>
    <w:rsid w:val="007F4D12"/>
    <w:rsid w:val="007F4DB9"/>
    <w:rsid w:val="00836364"/>
    <w:rsid w:val="00841249"/>
    <w:rsid w:val="00850426"/>
    <w:rsid w:val="00855B29"/>
    <w:rsid w:val="00866DC5"/>
    <w:rsid w:val="008B308F"/>
    <w:rsid w:val="008B5498"/>
    <w:rsid w:val="008C2116"/>
    <w:rsid w:val="008C7956"/>
    <w:rsid w:val="008E0D99"/>
    <w:rsid w:val="008F0E69"/>
    <w:rsid w:val="00907DE6"/>
    <w:rsid w:val="00925466"/>
    <w:rsid w:val="00946EF9"/>
    <w:rsid w:val="00983041"/>
    <w:rsid w:val="009937AF"/>
    <w:rsid w:val="0099613B"/>
    <w:rsid w:val="009B4555"/>
    <w:rsid w:val="009C676F"/>
    <w:rsid w:val="00A05138"/>
    <w:rsid w:val="00A200EF"/>
    <w:rsid w:val="00A222E8"/>
    <w:rsid w:val="00A4238B"/>
    <w:rsid w:val="00A46007"/>
    <w:rsid w:val="00A4737C"/>
    <w:rsid w:val="00A55572"/>
    <w:rsid w:val="00A9102B"/>
    <w:rsid w:val="00AB22DA"/>
    <w:rsid w:val="00AF1AE0"/>
    <w:rsid w:val="00B042F6"/>
    <w:rsid w:val="00B1398F"/>
    <w:rsid w:val="00B17E06"/>
    <w:rsid w:val="00B17F7C"/>
    <w:rsid w:val="00B24D62"/>
    <w:rsid w:val="00B61C68"/>
    <w:rsid w:val="00B6517E"/>
    <w:rsid w:val="00BD2C4D"/>
    <w:rsid w:val="00BF37F3"/>
    <w:rsid w:val="00C03459"/>
    <w:rsid w:val="00C252E9"/>
    <w:rsid w:val="00C553F2"/>
    <w:rsid w:val="00C57B98"/>
    <w:rsid w:val="00C642E4"/>
    <w:rsid w:val="00C66D32"/>
    <w:rsid w:val="00CA424B"/>
    <w:rsid w:val="00CB1925"/>
    <w:rsid w:val="00CC1089"/>
    <w:rsid w:val="00CC412F"/>
    <w:rsid w:val="00CD3926"/>
    <w:rsid w:val="00D108C3"/>
    <w:rsid w:val="00D15E0E"/>
    <w:rsid w:val="00D35B2B"/>
    <w:rsid w:val="00D50C7C"/>
    <w:rsid w:val="00D530EB"/>
    <w:rsid w:val="00D81DF9"/>
    <w:rsid w:val="00D87F84"/>
    <w:rsid w:val="00D92FD1"/>
    <w:rsid w:val="00D954FC"/>
    <w:rsid w:val="00DA255D"/>
    <w:rsid w:val="00E32584"/>
    <w:rsid w:val="00E835D1"/>
    <w:rsid w:val="00EA1687"/>
    <w:rsid w:val="00F033F7"/>
    <w:rsid w:val="00F567E3"/>
    <w:rsid w:val="00F84DA9"/>
    <w:rsid w:val="00FC5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508B"/>
    <w:pPr>
      <w:suppressAutoHyphens/>
    </w:pPr>
    <w:rPr>
      <w:rFonts w:ascii="Times New Roman" w:eastAsia="Times New Roman" w:hAnsi="Times New Roman"/>
      <w:sz w:val="22"/>
      <w:szCs w:val="24"/>
      <w:lang w:eastAsia="ar-SA"/>
    </w:rPr>
  </w:style>
  <w:style w:type="paragraph" w:styleId="Nadpis1">
    <w:name w:val="heading 1"/>
    <w:basedOn w:val="Normln"/>
    <w:next w:val="Nadpis2"/>
    <w:link w:val="Nadpis1Char"/>
    <w:qFormat/>
    <w:rsid w:val="0013508B"/>
    <w:pPr>
      <w:keepNext/>
      <w:keepLines/>
      <w:numPr>
        <w:numId w:val="1"/>
      </w:numPr>
      <w:tabs>
        <w:tab w:val="left" w:pos="708"/>
      </w:tabs>
      <w:spacing w:before="360" w:after="240"/>
      <w:jc w:val="center"/>
      <w:outlineLvl w:val="0"/>
    </w:pPr>
    <w:rPr>
      <w:rFonts w:ascii="Arial" w:hAnsi="Arial"/>
      <w:b/>
      <w:kern w:val="1"/>
      <w:sz w:val="32"/>
      <w:szCs w:val="20"/>
    </w:rPr>
  </w:style>
  <w:style w:type="paragraph" w:styleId="Nadpis2">
    <w:name w:val="heading 2"/>
    <w:basedOn w:val="Normln"/>
    <w:next w:val="Zkladntext"/>
    <w:link w:val="Nadpis2Char"/>
    <w:qFormat/>
    <w:rsid w:val="0013508B"/>
    <w:pPr>
      <w:keepLines/>
      <w:numPr>
        <w:ilvl w:val="1"/>
        <w:numId w:val="1"/>
      </w:numPr>
      <w:spacing w:before="60"/>
      <w:jc w:val="both"/>
      <w:outlineLvl w:val="1"/>
    </w:pPr>
    <w:rPr>
      <w:kern w:val="1"/>
      <w:sz w:val="20"/>
      <w:szCs w:val="20"/>
    </w:rPr>
  </w:style>
  <w:style w:type="paragraph" w:styleId="Nadpis3">
    <w:name w:val="heading 3"/>
    <w:basedOn w:val="Normln"/>
    <w:next w:val="Zkladntext"/>
    <w:link w:val="Nadpis3Char"/>
    <w:qFormat/>
    <w:rsid w:val="0013508B"/>
    <w:pPr>
      <w:keepLines/>
      <w:numPr>
        <w:ilvl w:val="2"/>
        <w:numId w:val="1"/>
      </w:numPr>
      <w:tabs>
        <w:tab w:val="left" w:pos="624"/>
      </w:tabs>
      <w:spacing w:before="60"/>
      <w:jc w:val="both"/>
      <w:outlineLvl w:val="2"/>
    </w:pPr>
    <w:rPr>
      <w:kern w:val="1"/>
      <w:sz w:val="20"/>
      <w:szCs w:val="20"/>
    </w:rPr>
  </w:style>
  <w:style w:type="paragraph" w:styleId="Nadpis4">
    <w:name w:val="heading 4"/>
    <w:basedOn w:val="Normln"/>
    <w:next w:val="Normln"/>
    <w:qFormat/>
    <w:rsid w:val="0013508B"/>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13508B"/>
    <w:rPr>
      <w:rFonts w:ascii="Arial" w:eastAsia="Times New Roman" w:hAnsi="Arial" w:cs="Times New Roman"/>
      <w:b/>
      <w:kern w:val="1"/>
      <w:sz w:val="32"/>
      <w:szCs w:val="20"/>
      <w:lang w:eastAsia="ar-SA"/>
    </w:rPr>
  </w:style>
  <w:style w:type="character" w:customStyle="1" w:styleId="Nadpis2Char">
    <w:name w:val="Nadpis 2 Char"/>
    <w:link w:val="Nadpis2"/>
    <w:rsid w:val="0013508B"/>
    <w:rPr>
      <w:rFonts w:ascii="Times New Roman" w:eastAsia="Times New Roman" w:hAnsi="Times New Roman" w:cs="Times New Roman"/>
      <w:kern w:val="1"/>
      <w:szCs w:val="20"/>
      <w:lang w:eastAsia="ar-SA"/>
    </w:rPr>
  </w:style>
  <w:style w:type="character" w:customStyle="1" w:styleId="Nadpis3Char">
    <w:name w:val="Nadpis 3 Char"/>
    <w:link w:val="Nadpis3"/>
    <w:rsid w:val="0013508B"/>
    <w:rPr>
      <w:rFonts w:ascii="Times New Roman" w:eastAsia="Times New Roman" w:hAnsi="Times New Roman" w:cs="Times New Roman"/>
      <w:kern w:val="1"/>
      <w:szCs w:val="20"/>
      <w:lang w:eastAsia="ar-SA"/>
    </w:rPr>
  </w:style>
  <w:style w:type="paragraph" w:styleId="Zkladntext">
    <w:name w:val="Body Text"/>
    <w:basedOn w:val="Normln"/>
    <w:link w:val="ZkladntextChar"/>
    <w:rsid w:val="0013508B"/>
    <w:pPr>
      <w:spacing w:after="120"/>
    </w:pPr>
    <w:rPr>
      <w:sz w:val="20"/>
    </w:rPr>
  </w:style>
  <w:style w:type="character" w:customStyle="1" w:styleId="ZkladntextChar">
    <w:name w:val="Základní text Char"/>
    <w:link w:val="Zkladntext"/>
    <w:rsid w:val="0013508B"/>
    <w:rPr>
      <w:rFonts w:ascii="Times New Roman" w:eastAsia="Times New Roman" w:hAnsi="Times New Roman" w:cs="Times New Roman"/>
      <w:szCs w:val="24"/>
      <w:lang w:eastAsia="ar-SA"/>
    </w:rPr>
  </w:style>
  <w:style w:type="paragraph" w:styleId="Nzev">
    <w:name w:val="Title"/>
    <w:basedOn w:val="Normln"/>
    <w:next w:val="Normln"/>
    <w:link w:val="NzevChar"/>
    <w:qFormat/>
    <w:rsid w:val="0013508B"/>
    <w:pPr>
      <w:keepNext/>
      <w:keepLines/>
      <w:spacing w:before="360" w:after="160"/>
      <w:ind w:left="851"/>
      <w:jc w:val="center"/>
    </w:pPr>
    <w:rPr>
      <w:rFonts w:ascii="Arial" w:hAnsi="Arial"/>
      <w:b/>
      <w:kern w:val="1"/>
      <w:sz w:val="40"/>
      <w:szCs w:val="20"/>
    </w:rPr>
  </w:style>
  <w:style w:type="character" w:customStyle="1" w:styleId="NzevChar">
    <w:name w:val="Název Char"/>
    <w:link w:val="Nzev"/>
    <w:rsid w:val="0013508B"/>
    <w:rPr>
      <w:rFonts w:ascii="Arial" w:eastAsia="Times New Roman" w:hAnsi="Arial" w:cs="Times New Roman"/>
      <w:b/>
      <w:kern w:val="1"/>
      <w:sz w:val="40"/>
      <w:szCs w:val="20"/>
      <w:lang w:eastAsia="ar-SA"/>
    </w:rPr>
  </w:style>
  <w:style w:type="paragraph" w:customStyle="1" w:styleId="Odrky">
    <w:name w:val="Odrážky"/>
    <w:basedOn w:val="Normln"/>
    <w:rsid w:val="0013508B"/>
    <w:pPr>
      <w:numPr>
        <w:numId w:val="2"/>
      </w:numPr>
    </w:pPr>
    <w:rPr>
      <w:iCs/>
    </w:rPr>
  </w:style>
  <w:style w:type="paragraph" w:customStyle="1" w:styleId="NormlnIMP">
    <w:name w:val="Normální_IMP"/>
    <w:basedOn w:val="Normln"/>
    <w:rsid w:val="0013508B"/>
    <w:pPr>
      <w:overflowPunct w:val="0"/>
      <w:autoSpaceDE w:val="0"/>
      <w:spacing w:line="228" w:lineRule="auto"/>
      <w:textAlignment w:val="baseline"/>
    </w:pPr>
    <w:rPr>
      <w:sz w:val="24"/>
      <w:szCs w:val="20"/>
    </w:rPr>
  </w:style>
  <w:style w:type="paragraph" w:styleId="Zkladntextodsazen2">
    <w:name w:val="Body Text Indent 2"/>
    <w:basedOn w:val="Normln"/>
    <w:link w:val="Zkladntextodsazen2Char"/>
    <w:rsid w:val="0013508B"/>
    <w:pPr>
      <w:spacing w:after="120" w:line="480" w:lineRule="auto"/>
      <w:ind w:left="283"/>
    </w:pPr>
    <w:rPr>
      <w:sz w:val="20"/>
    </w:rPr>
  </w:style>
  <w:style w:type="character" w:customStyle="1" w:styleId="Zkladntextodsazen2Char">
    <w:name w:val="Základní text odsazený 2 Char"/>
    <w:link w:val="Zkladntextodsazen2"/>
    <w:rsid w:val="0013508B"/>
    <w:rPr>
      <w:rFonts w:ascii="Times New Roman" w:eastAsia="Times New Roman" w:hAnsi="Times New Roman" w:cs="Times New Roman"/>
      <w:szCs w:val="24"/>
      <w:lang w:eastAsia="ar-SA"/>
    </w:rPr>
  </w:style>
  <w:style w:type="paragraph" w:customStyle="1" w:styleId="Smlouva">
    <w:name w:val="Smlouva"/>
    <w:rsid w:val="0013508B"/>
    <w:pPr>
      <w:widowControl w:val="0"/>
      <w:spacing w:after="120"/>
      <w:jc w:val="center"/>
    </w:pPr>
    <w:rPr>
      <w:rFonts w:ascii="Times New Roman" w:eastAsia="Times New Roman" w:hAnsi="Times New Roman"/>
      <w:b/>
      <w:snapToGrid w:val="0"/>
      <w:color w:val="FF0000"/>
      <w:sz w:val="36"/>
    </w:rPr>
  </w:style>
  <w:style w:type="paragraph" w:customStyle="1" w:styleId="Bodsmlouvy-21">
    <w:name w:val="Bod smlouvy - 2.1"/>
    <w:rsid w:val="0013508B"/>
    <w:pPr>
      <w:numPr>
        <w:ilvl w:val="1"/>
        <w:numId w:val="5"/>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13508B"/>
    <w:pPr>
      <w:numPr>
        <w:numId w:val="5"/>
      </w:numPr>
      <w:suppressAutoHyphens w:val="0"/>
      <w:spacing w:before="360" w:after="360"/>
      <w:jc w:val="center"/>
    </w:pPr>
    <w:rPr>
      <w:b/>
      <w:snapToGrid w:val="0"/>
      <w:color w:val="0000FF"/>
      <w:sz w:val="28"/>
      <w:szCs w:val="20"/>
      <w:lang w:eastAsia="cs-CZ"/>
    </w:rPr>
  </w:style>
  <w:style w:type="paragraph" w:customStyle="1" w:styleId="Bodsmlouvy-211">
    <w:name w:val="Bod smlouvy - 2.1.1"/>
    <w:basedOn w:val="Bodsmlouvy-21"/>
    <w:rsid w:val="0013508B"/>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13508B"/>
    <w:pPr>
      <w:spacing w:before="600"/>
    </w:pPr>
    <w:rPr>
      <w:bCs/>
    </w:rPr>
  </w:style>
  <w:style w:type="paragraph" w:styleId="Odstavecseseznamem">
    <w:name w:val="List Paragraph"/>
    <w:basedOn w:val="Normln"/>
    <w:uiPriority w:val="34"/>
    <w:qFormat/>
    <w:rsid w:val="0013508B"/>
    <w:pPr>
      <w:ind w:left="708"/>
    </w:pPr>
  </w:style>
  <w:style w:type="paragraph" w:styleId="Zhlav">
    <w:name w:val="header"/>
    <w:basedOn w:val="Normln"/>
    <w:link w:val="ZhlavChar"/>
    <w:unhideWhenUsed/>
    <w:rsid w:val="0013508B"/>
    <w:pPr>
      <w:tabs>
        <w:tab w:val="center" w:pos="4536"/>
        <w:tab w:val="right" w:pos="9072"/>
      </w:tabs>
    </w:pPr>
  </w:style>
  <w:style w:type="character" w:customStyle="1" w:styleId="ZhlavChar">
    <w:name w:val="Záhlaví Char"/>
    <w:link w:val="Zhlav"/>
    <w:rsid w:val="0013508B"/>
    <w:rPr>
      <w:rFonts w:ascii="Times New Roman" w:eastAsia="Times New Roman" w:hAnsi="Times New Roman"/>
      <w:sz w:val="22"/>
      <w:szCs w:val="24"/>
      <w:lang w:eastAsia="ar-SA"/>
    </w:rPr>
  </w:style>
  <w:style w:type="paragraph" w:styleId="Zpat">
    <w:name w:val="footer"/>
    <w:basedOn w:val="Normln"/>
    <w:link w:val="ZpatChar"/>
    <w:unhideWhenUsed/>
    <w:rsid w:val="0013508B"/>
    <w:pPr>
      <w:tabs>
        <w:tab w:val="center" w:pos="4536"/>
        <w:tab w:val="right" w:pos="9072"/>
      </w:tabs>
    </w:pPr>
  </w:style>
  <w:style w:type="character" w:customStyle="1" w:styleId="ZpatChar">
    <w:name w:val="Zápatí Char"/>
    <w:link w:val="Zpat"/>
    <w:uiPriority w:val="99"/>
    <w:rsid w:val="0013508B"/>
    <w:rPr>
      <w:rFonts w:ascii="Times New Roman" w:eastAsia="Times New Roman" w:hAnsi="Times New Roman"/>
      <w:sz w:val="22"/>
      <w:szCs w:val="24"/>
      <w:lang w:eastAsia="ar-SA"/>
    </w:rPr>
  </w:style>
  <w:style w:type="character" w:styleId="Odkaznakoment">
    <w:name w:val="annotation reference"/>
    <w:uiPriority w:val="99"/>
    <w:semiHidden/>
    <w:unhideWhenUsed/>
    <w:rsid w:val="0013508B"/>
    <w:rPr>
      <w:sz w:val="16"/>
      <w:szCs w:val="16"/>
    </w:rPr>
  </w:style>
  <w:style w:type="paragraph" w:styleId="Textkomente">
    <w:name w:val="annotation text"/>
    <w:basedOn w:val="Normln"/>
    <w:link w:val="TextkomenteChar"/>
    <w:uiPriority w:val="99"/>
    <w:semiHidden/>
    <w:unhideWhenUsed/>
    <w:rsid w:val="0013508B"/>
    <w:rPr>
      <w:sz w:val="20"/>
      <w:szCs w:val="20"/>
    </w:rPr>
  </w:style>
  <w:style w:type="character" w:customStyle="1" w:styleId="TextkomenteChar">
    <w:name w:val="Text komentáře Char"/>
    <w:link w:val="Textkomente"/>
    <w:uiPriority w:val="99"/>
    <w:semiHidden/>
    <w:rsid w:val="0013508B"/>
    <w:rPr>
      <w:rFonts w:ascii="Times New Roman" w:eastAsia="Times New Roman" w:hAnsi="Times New Roman"/>
      <w:lang w:eastAsia="ar-SA"/>
    </w:rPr>
  </w:style>
  <w:style w:type="paragraph" w:styleId="Pedmtkomente">
    <w:name w:val="annotation subject"/>
    <w:basedOn w:val="Textkomente"/>
    <w:next w:val="Textkomente"/>
    <w:link w:val="PedmtkomenteChar"/>
    <w:uiPriority w:val="99"/>
    <w:semiHidden/>
    <w:unhideWhenUsed/>
    <w:rsid w:val="0013508B"/>
    <w:rPr>
      <w:b/>
      <w:bCs/>
    </w:rPr>
  </w:style>
  <w:style w:type="character" w:customStyle="1" w:styleId="PedmtkomenteChar">
    <w:name w:val="Předmět komentáře Char"/>
    <w:link w:val="Pedmtkomente"/>
    <w:uiPriority w:val="99"/>
    <w:semiHidden/>
    <w:rsid w:val="0013508B"/>
    <w:rPr>
      <w:rFonts w:ascii="Times New Roman" w:eastAsia="Times New Roman" w:hAnsi="Times New Roman"/>
      <w:b/>
      <w:bCs/>
      <w:lang w:eastAsia="ar-SA"/>
    </w:rPr>
  </w:style>
  <w:style w:type="paragraph" w:styleId="Textbubliny">
    <w:name w:val="Balloon Text"/>
    <w:basedOn w:val="Normln"/>
    <w:link w:val="TextbublinyChar"/>
    <w:uiPriority w:val="99"/>
    <w:semiHidden/>
    <w:unhideWhenUsed/>
    <w:rsid w:val="0013508B"/>
    <w:rPr>
      <w:rFonts w:ascii="Tahoma" w:hAnsi="Tahoma"/>
      <w:sz w:val="16"/>
      <w:szCs w:val="16"/>
    </w:rPr>
  </w:style>
  <w:style w:type="character" w:customStyle="1" w:styleId="TextbublinyChar">
    <w:name w:val="Text bubliny Char"/>
    <w:link w:val="Textbubliny"/>
    <w:uiPriority w:val="99"/>
    <w:semiHidden/>
    <w:rsid w:val="0013508B"/>
    <w:rPr>
      <w:rFonts w:ascii="Tahoma" w:eastAsia="Times New Roman" w:hAnsi="Tahoma" w:cs="Tahoma"/>
      <w:sz w:val="16"/>
      <w:szCs w:val="16"/>
      <w:lang w:eastAsia="ar-SA"/>
    </w:rPr>
  </w:style>
  <w:style w:type="character" w:styleId="Hypertextovodkaz">
    <w:name w:val="Hyperlink"/>
    <w:uiPriority w:val="99"/>
    <w:unhideWhenUsed/>
    <w:rsid w:val="0013508B"/>
    <w:rPr>
      <w:color w:val="0000FF"/>
      <w:u w:val="single"/>
    </w:rPr>
  </w:style>
  <w:style w:type="character" w:customStyle="1" w:styleId="FontStyle59">
    <w:name w:val="Font Style59"/>
    <w:uiPriority w:val="99"/>
    <w:rsid w:val="0013508B"/>
    <w:rPr>
      <w:rFonts w:ascii="Arial" w:hAnsi="Arial" w:cs="Arial" w:hint="default"/>
      <w:b/>
      <w:bCs/>
      <w:sz w:val="22"/>
      <w:szCs w:val="22"/>
    </w:rPr>
  </w:style>
  <w:style w:type="paragraph" w:styleId="Zkladntextodsazen3">
    <w:name w:val="Body Text Indent 3"/>
    <w:basedOn w:val="Normln"/>
    <w:link w:val="Zkladntextodsazen3Char"/>
    <w:uiPriority w:val="99"/>
    <w:semiHidden/>
    <w:unhideWhenUsed/>
    <w:rsid w:val="0013508B"/>
    <w:pPr>
      <w:spacing w:after="120"/>
      <w:ind w:left="283"/>
    </w:pPr>
    <w:rPr>
      <w:sz w:val="16"/>
      <w:szCs w:val="16"/>
    </w:rPr>
  </w:style>
  <w:style w:type="character" w:customStyle="1" w:styleId="Zkladntextodsazen3Char">
    <w:name w:val="Základní text odsazený 3 Char"/>
    <w:link w:val="Zkladntextodsazen3"/>
    <w:uiPriority w:val="99"/>
    <w:semiHidden/>
    <w:rsid w:val="0013508B"/>
    <w:rPr>
      <w:rFonts w:ascii="Times New Roman" w:eastAsia="Times New Roman" w:hAnsi="Times New Roman"/>
      <w:sz w:val="16"/>
      <w:szCs w:val="16"/>
      <w:lang w:eastAsia="ar-SA"/>
    </w:rPr>
  </w:style>
  <w:style w:type="paragraph" w:styleId="Zkladntextodsazen">
    <w:name w:val="Body Text Indent"/>
    <w:basedOn w:val="Normln"/>
    <w:rsid w:val="0013508B"/>
    <w:pPr>
      <w:spacing w:after="120"/>
      <w:ind w:left="283"/>
    </w:pPr>
  </w:style>
  <w:style w:type="paragraph" w:customStyle="1" w:styleId="ALTECNadpis1kapitola">
    <w:name w:val="ALTEC Nadpis 1 (kapitola)"/>
    <w:basedOn w:val="Nadpis1"/>
    <w:next w:val="Normln"/>
    <w:rsid w:val="0013508B"/>
    <w:pPr>
      <w:keepLines w:val="0"/>
      <w:numPr>
        <w:numId w:val="29"/>
      </w:numPr>
      <w:tabs>
        <w:tab w:val="left" w:pos="708"/>
      </w:tabs>
      <w:suppressAutoHyphens w:val="0"/>
      <w:spacing w:before="600" w:after="0"/>
      <w:ind w:left="357" w:right="-346" w:hanging="357"/>
      <w:jc w:val="left"/>
    </w:pPr>
    <w:rPr>
      <w:rFonts w:ascii="Tahoma" w:eastAsia="Times" w:hAnsi="Tahoma" w:cs="Tahoma"/>
      <w:smallCaps/>
      <w:color w:val="333399"/>
      <w:kern w:val="0"/>
      <w:sz w:val="24"/>
      <w:lang w:eastAsia="cs-CZ"/>
    </w:rPr>
  </w:style>
  <w:style w:type="paragraph" w:customStyle="1" w:styleId="ALTECNadpis3kapitola">
    <w:name w:val="ALTEC Nadpis 3 (kapitola)"/>
    <w:basedOn w:val="ALTECNadpis1kapitola"/>
    <w:rsid w:val="0013508B"/>
    <w:pPr>
      <w:numPr>
        <w:ilvl w:val="2"/>
      </w:numPr>
      <w:tabs>
        <w:tab w:val="num" w:pos="1134"/>
      </w:tabs>
      <w:spacing w:before="120"/>
      <w:ind w:left="1134" w:hanging="709"/>
    </w:pPr>
    <w:rPr>
      <w:b w:val="0"/>
      <w:bCs/>
      <w:smallCaps w:val="0"/>
      <w:color w:val="auto"/>
      <w:sz w:val="18"/>
    </w:rPr>
  </w:style>
  <w:style w:type="paragraph" w:customStyle="1" w:styleId="ALTECNadpis2kapitola">
    <w:name w:val="ALTEC Nadpis 2 (kapitola)"/>
    <w:basedOn w:val="ALTECNadpis3kapitola"/>
    <w:rsid w:val="0013508B"/>
    <w:pPr>
      <w:numPr>
        <w:ilvl w:val="1"/>
      </w:numPr>
      <w:tabs>
        <w:tab w:val="clear" w:pos="1288"/>
      </w:tabs>
    </w:pPr>
  </w:style>
  <w:style w:type="paragraph" w:styleId="Normlnodsazen">
    <w:name w:val="Normal Indent"/>
    <w:basedOn w:val="Normln"/>
    <w:semiHidden/>
    <w:rsid w:val="0013508B"/>
    <w:pPr>
      <w:suppressAutoHyphens w:val="0"/>
      <w:spacing w:after="240"/>
      <w:ind w:left="1134"/>
    </w:pPr>
    <w:rPr>
      <w:rFonts w:eastAsia="Calibri"/>
      <w:szCs w:val="20"/>
      <w:lang w:eastAsia="en-US"/>
    </w:rPr>
  </w:style>
  <w:style w:type="paragraph" w:customStyle="1" w:styleId="ListParagraph1">
    <w:name w:val="List Paragraph1"/>
    <w:basedOn w:val="Normln"/>
    <w:link w:val="ListParagraphChar"/>
    <w:rsid w:val="0013508B"/>
    <w:pPr>
      <w:suppressAutoHyphens w:val="0"/>
      <w:ind w:left="720"/>
      <w:contextualSpacing/>
    </w:pPr>
    <w:rPr>
      <w:rFonts w:ascii="Calibri" w:eastAsia="Calibri" w:hAnsi="Calibri"/>
      <w:sz w:val="24"/>
      <w:szCs w:val="20"/>
    </w:rPr>
  </w:style>
  <w:style w:type="character" w:customStyle="1" w:styleId="ListParagraphChar">
    <w:name w:val="List Paragraph Char"/>
    <w:link w:val="ListParagraph1"/>
    <w:locked/>
    <w:rsid w:val="0013508B"/>
    <w:rPr>
      <w:rFonts w:eastAsia="Calibri"/>
      <w:sz w:val="24"/>
      <w:lang w:bidi="ar-SA"/>
    </w:rPr>
  </w:style>
  <w:style w:type="paragraph" w:styleId="Revize">
    <w:name w:val="Revision"/>
    <w:hidden/>
    <w:uiPriority w:val="99"/>
    <w:semiHidden/>
    <w:rsid w:val="0013508B"/>
    <w:rPr>
      <w:rFonts w:ascii="Times New Roman" w:eastAsia="Times New Roman" w:hAnsi="Times New Roman"/>
      <w:sz w:val="22"/>
      <w:szCs w:val="24"/>
      <w:lang w:eastAsia="ar-SA"/>
    </w:rPr>
  </w:style>
  <w:style w:type="paragraph" w:customStyle="1" w:styleId="Odstavecseseznamem1">
    <w:name w:val="Odstavec se seznamem1"/>
    <w:basedOn w:val="Normln"/>
    <w:rsid w:val="0013508B"/>
    <w:pPr>
      <w:suppressAutoHyphens w:val="0"/>
      <w:ind w:left="708"/>
    </w:pPr>
    <w:rPr>
      <w:sz w:val="20"/>
      <w:szCs w:val="20"/>
      <w:lang w:eastAsia="cs-CZ"/>
    </w:rPr>
  </w:style>
  <w:style w:type="table" w:styleId="Mkatabulky">
    <w:name w:val="Table Grid"/>
    <w:basedOn w:val="Normlntabulka"/>
    <w:uiPriority w:val="59"/>
    <w:rsid w:val="00135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uiPriority w:val="99"/>
    <w:semiHidden/>
    <w:unhideWhenUsed/>
    <w:rsid w:val="0013508B"/>
    <w:rPr>
      <w:color w:val="954F72"/>
      <w:u w:val="single"/>
    </w:rPr>
  </w:style>
  <w:style w:type="paragraph" w:styleId="Rozloendokumentu">
    <w:name w:val="Document Map"/>
    <w:basedOn w:val="Normln"/>
    <w:link w:val="RozloendokumentuChar"/>
    <w:uiPriority w:val="99"/>
    <w:semiHidden/>
    <w:unhideWhenUsed/>
    <w:rsid w:val="0074769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74769D"/>
    <w:rPr>
      <w:rFonts w:ascii="Tahoma" w:eastAsia="Times New Roman" w:hAnsi="Tahoma" w:cs="Tahoma"/>
      <w:sz w:val="16"/>
      <w:szCs w:val="16"/>
      <w:lang w:eastAsia="ar-SA"/>
    </w:rPr>
  </w:style>
  <w:style w:type="paragraph" w:styleId="Textpoznpodarou">
    <w:name w:val="footnote text"/>
    <w:basedOn w:val="Normln"/>
    <w:link w:val="TextpoznpodarouChar"/>
    <w:uiPriority w:val="99"/>
    <w:semiHidden/>
    <w:unhideWhenUsed/>
    <w:rsid w:val="00433D15"/>
    <w:pPr>
      <w:suppressAutoHyphens w:val="0"/>
      <w:spacing w:after="200" w:line="276" w:lineRule="auto"/>
    </w:pPr>
    <w:rPr>
      <w:rFonts w:ascii="Calibri" w:eastAsia="Calibri" w:hAnsi="Calibri"/>
      <w:sz w:val="20"/>
      <w:szCs w:val="20"/>
      <w:lang w:eastAsia="en-US"/>
    </w:rPr>
  </w:style>
  <w:style w:type="character" w:customStyle="1" w:styleId="TextpoznpodarouChar">
    <w:name w:val="Text pozn. pod čarou Char"/>
    <w:basedOn w:val="Standardnpsmoodstavce"/>
    <w:link w:val="Textpoznpodarou"/>
    <w:uiPriority w:val="99"/>
    <w:semiHidden/>
    <w:rsid w:val="00433D15"/>
    <w:rPr>
      <w:lang w:eastAsia="en-US"/>
    </w:rPr>
  </w:style>
  <w:style w:type="character" w:styleId="Znakapoznpodarou">
    <w:name w:val="footnote reference"/>
    <w:uiPriority w:val="99"/>
    <w:semiHidden/>
    <w:unhideWhenUsed/>
    <w:rsid w:val="00433D15"/>
    <w:rPr>
      <w:vertAlign w:val="superscript"/>
    </w:rPr>
  </w:style>
  <w:style w:type="table" w:styleId="Svtlstnovn">
    <w:name w:val="Light Shading"/>
    <w:basedOn w:val="Normlntabulka"/>
    <w:uiPriority w:val="60"/>
    <w:rsid w:val="00946EF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939635">
      <w:bodyDiv w:val="1"/>
      <w:marLeft w:val="0"/>
      <w:marRight w:val="0"/>
      <w:marTop w:val="0"/>
      <w:marBottom w:val="0"/>
      <w:divBdr>
        <w:top w:val="none" w:sz="0" w:space="0" w:color="auto"/>
        <w:left w:val="none" w:sz="0" w:space="0" w:color="auto"/>
        <w:bottom w:val="none" w:sz="0" w:space="0" w:color="auto"/>
        <w:right w:val="none" w:sz="0" w:space="0" w:color="auto"/>
      </w:divBdr>
    </w:div>
    <w:div w:id="1292515495">
      <w:bodyDiv w:val="1"/>
      <w:marLeft w:val="0"/>
      <w:marRight w:val="0"/>
      <w:marTop w:val="0"/>
      <w:marBottom w:val="0"/>
      <w:divBdr>
        <w:top w:val="none" w:sz="0" w:space="0" w:color="auto"/>
        <w:left w:val="none" w:sz="0" w:space="0" w:color="auto"/>
        <w:bottom w:val="none" w:sz="0" w:space="0" w:color="auto"/>
        <w:right w:val="none" w:sz="0" w:space="0" w:color="auto"/>
      </w:divBdr>
    </w:div>
    <w:div w:id="1594128214">
      <w:bodyDiv w:val="1"/>
      <w:marLeft w:val="0"/>
      <w:marRight w:val="0"/>
      <w:marTop w:val="0"/>
      <w:marBottom w:val="0"/>
      <w:divBdr>
        <w:top w:val="none" w:sz="0" w:space="0" w:color="auto"/>
        <w:left w:val="none" w:sz="0" w:space="0" w:color="auto"/>
        <w:bottom w:val="none" w:sz="0" w:space="0" w:color="auto"/>
        <w:right w:val="none" w:sz="0" w:space="0" w:color="auto"/>
      </w:divBdr>
    </w:div>
    <w:div w:id="166782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trukturalni-fondy.cz/cs/Jak-na-projekt/Vyzvy-a-akce-(1)/06-IOP/Vyhlaseni-23-vyzvy-v-o-i-3-4-IOP-hlasova-a-datov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AA647CDD709F42B538320487F6A2CF" ma:contentTypeVersion="0" ma:contentTypeDescription="Vytvoří nový dokument" ma:contentTypeScope="" ma:versionID="b52abbc08bdad6e768e888eb5d182808">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FFCD9-592C-45B8-BE99-DAE1C8ED9BBA}">
  <ds:schemaRefs>
    <ds:schemaRef ds:uri="http://schemas.microsoft.com/office/2006/metadata/properties"/>
  </ds:schemaRefs>
</ds:datastoreItem>
</file>

<file path=customXml/itemProps2.xml><?xml version="1.0" encoding="utf-8"?>
<ds:datastoreItem xmlns:ds="http://schemas.openxmlformats.org/officeDocument/2006/customXml" ds:itemID="{31B15EF1-8077-4C19-844D-5B849853C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001D269-C93C-4713-99C3-418DC893C617}">
  <ds:schemaRefs>
    <ds:schemaRef ds:uri="http://schemas.microsoft.com/sharepoint/v3/contenttype/forms"/>
  </ds:schemaRefs>
</ds:datastoreItem>
</file>

<file path=customXml/itemProps4.xml><?xml version="1.0" encoding="utf-8"?>
<ds:datastoreItem xmlns:ds="http://schemas.openxmlformats.org/officeDocument/2006/customXml" ds:itemID="{2EC11468-D0A8-4390-B56D-51C6627A1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5297</Words>
  <Characters>31254</Characters>
  <Application>Microsoft Office Word</Application>
  <DocSecurity>0</DocSecurity>
  <Lines>260</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Microsoft</Company>
  <LinksUpToDate>false</LinksUpToDate>
  <CharactersWithSpaces>36479</CharactersWithSpaces>
  <SharedDoc>false</SharedDoc>
  <HLinks>
    <vt:vector size="6" baseType="variant">
      <vt:variant>
        <vt:i4>6946818</vt:i4>
      </vt:variant>
      <vt:variant>
        <vt:i4>6</vt:i4>
      </vt:variant>
      <vt:variant>
        <vt:i4>0</vt:i4>
      </vt:variant>
      <vt:variant>
        <vt:i4>5</vt:i4>
      </vt:variant>
      <vt:variant>
        <vt:lpwstr>http://www.strukturalni-fondy.cz/cs/Microsites/Integrovany-OP/Novinky_article/Revize-Prirucky-pro-zadatele-a-prijemce-ve-vyz-(3)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Marek Bilej</dc:creator>
  <cp:lastModifiedBy>Dvořáková</cp:lastModifiedBy>
  <cp:revision>14</cp:revision>
  <cp:lastPrinted>2015-03-25T06:54:00Z</cp:lastPrinted>
  <dcterms:created xsi:type="dcterms:W3CDTF">2015-03-13T14:31:00Z</dcterms:created>
  <dcterms:modified xsi:type="dcterms:W3CDTF">2015-03-27T15:27:00Z</dcterms:modified>
</cp:coreProperties>
</file>