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78F959" w14:textId="77777777" w:rsidR="00D82AB1" w:rsidRDefault="00D82AB1" w:rsidP="004B5567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41029DD4" w14:textId="77777777" w:rsidR="00D82AB1" w:rsidRPr="0018664C" w:rsidRDefault="00D82AB1" w:rsidP="004B556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8664C">
        <w:rPr>
          <w:rFonts w:asciiTheme="minorHAnsi" w:hAnsiTheme="minorHAnsi" w:cstheme="minorHAnsi"/>
          <w:b/>
          <w:sz w:val="28"/>
          <w:szCs w:val="28"/>
        </w:rPr>
        <w:t>Příloha č. 1</w:t>
      </w:r>
    </w:p>
    <w:p w14:paraId="1C6DA755" w14:textId="77777777" w:rsidR="00A019CD" w:rsidRPr="0018664C" w:rsidRDefault="004B5567" w:rsidP="004B556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8664C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35B92F23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727053" w14:paraId="36DD91E9" w14:textId="77777777" w:rsidTr="002216EE">
        <w:tc>
          <w:tcPr>
            <w:tcW w:w="2830" w:type="dxa"/>
            <w:vAlign w:val="center"/>
          </w:tcPr>
          <w:p w14:paraId="1C522197" w14:textId="77777777" w:rsidR="004B5567" w:rsidRPr="00727053" w:rsidRDefault="000C414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15DF6976" w14:textId="77777777" w:rsidR="004B5567" w:rsidRPr="00727053" w:rsidRDefault="00447325" w:rsidP="0018664C">
            <w:pPr>
              <w:spacing w:before="0" w:after="0"/>
              <w:rPr>
                <w:rFonts w:asciiTheme="minorHAnsi" w:hAnsiTheme="minorHAnsi" w:cstheme="minorHAnsi"/>
                <w:b/>
                <w:color w:val="FF0000"/>
                <w:szCs w:val="22"/>
              </w:rPr>
            </w:pPr>
            <w:r w:rsidRPr="00447325">
              <w:rPr>
                <w:rFonts w:asciiTheme="minorHAnsi" w:hAnsiTheme="minorHAnsi" w:cstheme="minorHAnsi"/>
                <w:b/>
              </w:rPr>
              <w:t xml:space="preserve">Vztahy a sexualita lidí s mentálním </w:t>
            </w:r>
            <w:proofErr w:type="gramStart"/>
            <w:r w:rsidRPr="00447325">
              <w:rPr>
                <w:rFonts w:asciiTheme="minorHAnsi" w:hAnsiTheme="minorHAnsi" w:cstheme="minorHAnsi"/>
                <w:b/>
              </w:rPr>
              <w:t>postižením - úvod</w:t>
            </w:r>
            <w:proofErr w:type="gramEnd"/>
          </w:p>
        </w:tc>
      </w:tr>
      <w:tr w:rsidR="004B5567" w:rsidRPr="00727053" w14:paraId="2EE878BA" w14:textId="77777777" w:rsidTr="003D1430">
        <w:tc>
          <w:tcPr>
            <w:tcW w:w="2830" w:type="dxa"/>
          </w:tcPr>
          <w:p w14:paraId="6D335A67" w14:textId="77777777" w:rsidR="004B5567" w:rsidRPr="00447325" w:rsidRDefault="00B45097" w:rsidP="003D1430">
            <w:pPr>
              <w:jc w:val="left"/>
              <w:rPr>
                <w:rFonts w:cs="Arial"/>
                <w:b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14:paraId="66201B8D" w14:textId="547A806B" w:rsidR="00447325" w:rsidRPr="00447325" w:rsidRDefault="00447325" w:rsidP="0018664C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 xml:space="preserve">Domov sociálních služeb </w:t>
            </w:r>
            <w:proofErr w:type="spellStart"/>
            <w:r w:rsidRPr="00447325">
              <w:rPr>
                <w:rFonts w:asciiTheme="minorHAnsi" w:hAnsiTheme="minorHAnsi" w:cstheme="minorHAnsi"/>
                <w:szCs w:val="22"/>
              </w:rPr>
              <w:t>Chotělice</w:t>
            </w:r>
            <w:proofErr w:type="spellEnd"/>
          </w:p>
          <w:p w14:paraId="78CDCD0E" w14:textId="77777777" w:rsidR="00447325" w:rsidRPr="00447325" w:rsidRDefault="00447325" w:rsidP="0018664C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spellStart"/>
            <w:r w:rsidRPr="00447325">
              <w:rPr>
                <w:rFonts w:asciiTheme="minorHAnsi" w:hAnsiTheme="minorHAnsi" w:cstheme="minorHAnsi"/>
                <w:szCs w:val="22"/>
              </w:rPr>
              <w:t>Chotělice</w:t>
            </w:r>
            <w:proofErr w:type="spellEnd"/>
            <w:r w:rsidRPr="00447325">
              <w:rPr>
                <w:rFonts w:asciiTheme="minorHAnsi" w:hAnsiTheme="minorHAnsi" w:cstheme="minorHAnsi"/>
                <w:szCs w:val="22"/>
              </w:rPr>
              <w:t xml:space="preserve"> 89, 503 53 Smidary</w:t>
            </w:r>
          </w:p>
          <w:p w14:paraId="0A409451" w14:textId="77777777" w:rsidR="00447325" w:rsidRDefault="00447325" w:rsidP="0018664C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>IČO: 00579025</w:t>
            </w:r>
          </w:p>
          <w:p w14:paraId="6A868F36" w14:textId="77777777" w:rsidR="00447325" w:rsidRDefault="00447325" w:rsidP="0018664C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a</w:t>
            </w:r>
          </w:p>
          <w:p w14:paraId="4730F5C4" w14:textId="77777777" w:rsidR="00447325" w:rsidRDefault="00447325" w:rsidP="0018664C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Barevné domky Hajnice</w:t>
            </w:r>
          </w:p>
          <w:p w14:paraId="3C51304D" w14:textId="77777777" w:rsidR="00447325" w:rsidRDefault="00447325" w:rsidP="0018664C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Sídlo: Hajnice 46, PSČ </w:t>
            </w:r>
            <w:r w:rsidRPr="008E4707">
              <w:rPr>
                <w:rFonts w:asciiTheme="minorHAnsi" w:hAnsiTheme="minorHAnsi" w:cstheme="minorHAnsi"/>
                <w:szCs w:val="22"/>
              </w:rPr>
              <w:t xml:space="preserve">544 66 </w:t>
            </w:r>
          </w:p>
          <w:p w14:paraId="11B6DA7C" w14:textId="77777777" w:rsidR="00AD070D" w:rsidRPr="00447325" w:rsidRDefault="00447325" w:rsidP="0018664C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IČO: </w:t>
            </w:r>
            <w:r w:rsidRPr="008E4707">
              <w:rPr>
                <w:rFonts w:asciiTheme="minorHAnsi" w:hAnsiTheme="minorHAnsi" w:cstheme="minorHAnsi"/>
                <w:szCs w:val="22"/>
              </w:rPr>
              <w:t>001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8E4707">
              <w:rPr>
                <w:rFonts w:asciiTheme="minorHAnsi" w:hAnsiTheme="minorHAnsi" w:cstheme="minorHAnsi"/>
                <w:szCs w:val="22"/>
              </w:rPr>
              <w:t>94</w:t>
            </w:r>
            <w:r>
              <w:rPr>
                <w:rFonts w:asciiTheme="minorHAnsi" w:hAnsiTheme="minorHAnsi" w:cstheme="minorHAnsi"/>
                <w:szCs w:val="22"/>
              </w:rPr>
              <w:t> </w:t>
            </w:r>
            <w:r w:rsidRPr="008E4707">
              <w:rPr>
                <w:rFonts w:asciiTheme="minorHAnsi" w:hAnsiTheme="minorHAnsi" w:cstheme="minorHAnsi"/>
                <w:szCs w:val="22"/>
              </w:rPr>
              <w:t>972</w:t>
            </w:r>
          </w:p>
        </w:tc>
      </w:tr>
      <w:tr w:rsidR="004B5567" w:rsidRPr="00727053" w14:paraId="4C559D1F" w14:textId="77777777" w:rsidTr="003D1430">
        <w:tc>
          <w:tcPr>
            <w:tcW w:w="2830" w:type="dxa"/>
          </w:tcPr>
          <w:p w14:paraId="276C3B75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ED13FA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727053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14:paraId="7E31C0B5" w14:textId="77777777" w:rsidR="004D1FD2" w:rsidRDefault="004D1FD2" w:rsidP="004D1FD2">
            <w:r>
              <w:t>Cílem je zvýšit odborné kompetence pracovníků v oblasti podpory osob s mentálním postižením při navazování a udržování vztahů a otázkách sexuality.</w:t>
            </w:r>
          </w:p>
          <w:p w14:paraId="55BACB5A" w14:textId="77777777" w:rsidR="004D1FD2" w:rsidRDefault="004D1FD2" w:rsidP="004D1FD2">
            <w:r>
              <w:t>Záměrem je umožnit pracovníkům poskytovatele získat základní informace, jak v rámci sociálních služeb podporovat uživatele sociálních služeb s mentálním postižením při navazování a udržování vztahů a otázkách sexuality a naučit pracovníky reagovat na projevy sexuality u lidí s mentálním postižením, kteří žijí v pobytové sociální službě komunitního typu, s přihlédnutím na jejich specifické potřeby.</w:t>
            </w:r>
          </w:p>
          <w:p w14:paraId="7A180F3D" w14:textId="77777777" w:rsidR="004D1FD2" w:rsidRDefault="004D1FD2" w:rsidP="004D1FD2">
            <w:pPr>
              <w:rPr>
                <w:b/>
              </w:rPr>
            </w:pPr>
            <w:r>
              <w:rPr>
                <w:b/>
              </w:rPr>
              <w:t>Obsah:</w:t>
            </w:r>
          </w:p>
          <w:p w14:paraId="080D854F" w14:textId="77777777" w:rsidR="004D1FD2" w:rsidRDefault="004D1FD2" w:rsidP="004D1FD2">
            <w:pPr>
              <w:pStyle w:val="Odstavecseseznamem"/>
              <w:numPr>
                <w:ilvl w:val="0"/>
                <w:numId w:val="23"/>
              </w:numPr>
              <w:spacing w:before="0" w:after="200"/>
              <w:jc w:val="left"/>
            </w:pPr>
            <w:r>
              <w:t xml:space="preserve">Úvod do problematiky, pojmy, hodnoty a postoje účastníků, lidská sexualita a její dopad na kvalitu života. </w:t>
            </w:r>
          </w:p>
          <w:p w14:paraId="09BFDBC7" w14:textId="77777777" w:rsidR="004D1FD2" w:rsidRDefault="004D1FD2" w:rsidP="004D1FD2">
            <w:pPr>
              <w:pStyle w:val="Odstavecseseznamem"/>
              <w:numPr>
                <w:ilvl w:val="0"/>
                <w:numId w:val="23"/>
              </w:numPr>
              <w:spacing w:before="0" w:after="200"/>
              <w:jc w:val="left"/>
            </w:pPr>
            <w:r>
              <w:t>Psychosexuální vývoj lidí s mentálním postižením, znevýhodnění, specifické potřeby a projevy sexuality cílové skupiny, dopady absence sexuálního života.</w:t>
            </w:r>
          </w:p>
          <w:p w14:paraId="205F1DFD" w14:textId="77777777" w:rsidR="004D1FD2" w:rsidRDefault="004D1FD2" w:rsidP="004D1FD2">
            <w:pPr>
              <w:pStyle w:val="Odstavecseseznamem"/>
              <w:numPr>
                <w:ilvl w:val="0"/>
                <w:numId w:val="23"/>
              </w:numPr>
              <w:spacing w:before="0" w:after="200"/>
              <w:jc w:val="left"/>
            </w:pPr>
            <w:r>
              <w:t>Předsudky, mýty, role pomáhajících profesí v podpoře navazování a udržování vztahů a otázkách sexuality.</w:t>
            </w:r>
          </w:p>
          <w:p w14:paraId="7C0E2B54" w14:textId="77777777" w:rsidR="004D1FD2" w:rsidRDefault="004D1FD2" w:rsidP="004D1FD2">
            <w:pPr>
              <w:pStyle w:val="Odstavecseseznamem"/>
              <w:numPr>
                <w:ilvl w:val="0"/>
                <w:numId w:val="23"/>
              </w:numPr>
              <w:spacing w:before="0" w:after="200"/>
              <w:jc w:val="left"/>
            </w:pPr>
            <w:r>
              <w:t>Sexuální osvěta, respektování práv uživatelů služeb, podpora při uplatňování práv v oblasti sexuality.</w:t>
            </w:r>
          </w:p>
          <w:p w14:paraId="46A12D1A" w14:textId="77777777" w:rsidR="004D1FD2" w:rsidRDefault="004D1FD2" w:rsidP="004D1FD2">
            <w:pPr>
              <w:pStyle w:val="Odstavecseseznamem"/>
              <w:numPr>
                <w:ilvl w:val="0"/>
                <w:numId w:val="23"/>
              </w:numPr>
              <w:spacing w:before="0" w:after="200"/>
              <w:jc w:val="left"/>
            </w:pPr>
            <w:r>
              <w:t xml:space="preserve">Etická dilemata, hranice práce. </w:t>
            </w:r>
          </w:p>
          <w:p w14:paraId="304C1464" w14:textId="77777777" w:rsidR="004D1FD2" w:rsidRDefault="004D1FD2" w:rsidP="004D1FD2">
            <w:pPr>
              <w:pStyle w:val="Odstavecseseznamem"/>
              <w:numPr>
                <w:ilvl w:val="0"/>
                <w:numId w:val="23"/>
              </w:numPr>
              <w:spacing w:before="0" w:after="200"/>
              <w:jc w:val="left"/>
            </w:pPr>
            <w:r>
              <w:t>Příklady z praxe a možnosti řešení aktuálních situací.</w:t>
            </w:r>
          </w:p>
          <w:p w14:paraId="71B700EA" w14:textId="77777777" w:rsidR="004D1FD2" w:rsidRDefault="004D1FD2" w:rsidP="004D1FD2">
            <w:pPr>
              <w:pStyle w:val="Odstavecseseznamem"/>
              <w:numPr>
                <w:ilvl w:val="0"/>
                <w:numId w:val="23"/>
              </w:numPr>
              <w:spacing w:before="0" w:after="200"/>
              <w:jc w:val="left"/>
            </w:pPr>
            <w:r>
              <w:t>Další doporučení pro praxi.</w:t>
            </w:r>
          </w:p>
          <w:p w14:paraId="12E09234" w14:textId="6B1540BB" w:rsidR="003D1430" w:rsidRPr="0018664C" w:rsidRDefault="003D1430" w:rsidP="0018664C">
            <w:pPr>
              <w:pStyle w:val="Odstavecseseznamem"/>
              <w:rPr>
                <w:rFonts w:asciiTheme="minorHAnsi" w:hAnsiTheme="minorHAnsi" w:cstheme="minorHAnsi"/>
                <w:color w:val="D0CECE" w:themeColor="background2" w:themeShade="E6"/>
                <w:szCs w:val="22"/>
              </w:rPr>
            </w:pPr>
          </w:p>
        </w:tc>
      </w:tr>
      <w:tr w:rsidR="004B5567" w:rsidRPr="00727053" w14:paraId="42177D8A" w14:textId="77777777" w:rsidTr="003D1430">
        <w:tc>
          <w:tcPr>
            <w:tcW w:w="2830" w:type="dxa"/>
          </w:tcPr>
          <w:p w14:paraId="0B798C00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50FC9864" w14:textId="77777777" w:rsidR="00447325" w:rsidRDefault="00447325" w:rsidP="008368BD">
            <w:pPr>
              <w:spacing w:before="0" w:after="120"/>
              <w:ind w:left="322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 xml:space="preserve">Domov sociálních služeb </w:t>
            </w:r>
            <w:proofErr w:type="spellStart"/>
            <w:r w:rsidRPr="00447325">
              <w:rPr>
                <w:rFonts w:asciiTheme="minorHAnsi" w:hAnsiTheme="minorHAnsi" w:cstheme="minorHAnsi"/>
                <w:szCs w:val="22"/>
              </w:rPr>
              <w:t>Chotělice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 xml:space="preserve">  </w:t>
            </w:r>
          </w:p>
          <w:p w14:paraId="12CF7EA8" w14:textId="0D30970B" w:rsidR="00447325" w:rsidRPr="00D82AB1" w:rsidRDefault="0077679C" w:rsidP="0018664C">
            <w:pPr>
              <w:pStyle w:val="Odstavecseseznamem"/>
              <w:numPr>
                <w:ilvl w:val="0"/>
                <w:numId w:val="22"/>
              </w:num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 w:rsidRPr="00D82AB1">
              <w:rPr>
                <w:rFonts w:asciiTheme="minorHAnsi" w:hAnsiTheme="minorHAnsi" w:cstheme="minorHAnsi"/>
                <w:szCs w:val="22"/>
              </w:rPr>
              <w:t>8</w:t>
            </w:r>
            <w:r w:rsidR="009975B3" w:rsidRPr="00D82AB1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D1430" w:rsidRPr="00D82AB1">
              <w:rPr>
                <w:rFonts w:asciiTheme="minorHAnsi" w:hAnsiTheme="minorHAnsi" w:cstheme="minorHAnsi"/>
                <w:szCs w:val="22"/>
              </w:rPr>
              <w:t xml:space="preserve">výukových hodin </w:t>
            </w:r>
          </w:p>
          <w:p w14:paraId="3D3AA11D" w14:textId="77777777" w:rsidR="00447325" w:rsidRDefault="00447325" w:rsidP="00447325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lastRenderedPageBreak/>
              <w:t>Barevné domky Hajnice</w:t>
            </w:r>
          </w:p>
          <w:p w14:paraId="76FF7AD0" w14:textId="776E721F" w:rsidR="00447325" w:rsidRPr="0018664C" w:rsidRDefault="00447325" w:rsidP="0018664C">
            <w:pPr>
              <w:pStyle w:val="Odstavecseseznamem"/>
              <w:numPr>
                <w:ilvl w:val="0"/>
                <w:numId w:val="22"/>
              </w:num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 xml:space="preserve">8 výukových hodin </w:t>
            </w:r>
          </w:p>
        </w:tc>
      </w:tr>
      <w:tr w:rsidR="004B5567" w:rsidRPr="00727053" w14:paraId="498ADFD2" w14:textId="77777777" w:rsidTr="003D1430">
        <w:tc>
          <w:tcPr>
            <w:tcW w:w="2830" w:type="dxa"/>
          </w:tcPr>
          <w:p w14:paraId="1A37FA44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0" w:name="_Hlk51763705"/>
            <w:r w:rsidRPr="00727053">
              <w:rPr>
                <w:rFonts w:asciiTheme="minorHAnsi" w:hAnsiTheme="minorHAnsi" w:cstheme="minorHAnsi"/>
                <w:b/>
                <w:szCs w:val="22"/>
              </w:rPr>
              <w:lastRenderedPageBreak/>
              <w:t>Předpokládané období realizace</w:t>
            </w:r>
            <w:bookmarkEnd w:id="0"/>
          </w:p>
        </w:tc>
        <w:tc>
          <w:tcPr>
            <w:tcW w:w="5990" w:type="dxa"/>
            <w:vAlign w:val="center"/>
          </w:tcPr>
          <w:p w14:paraId="7088C217" w14:textId="77777777" w:rsidR="004B5567" w:rsidRPr="00727053" w:rsidRDefault="00737042" w:rsidP="005545A1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</w:t>
            </w:r>
            <w:r w:rsidR="00371416">
              <w:rPr>
                <w:rFonts w:asciiTheme="minorHAnsi" w:hAnsiTheme="minorHAnsi" w:cstheme="minorHAnsi"/>
                <w:szCs w:val="22"/>
              </w:rPr>
              <w:t>Rok 2021</w:t>
            </w:r>
          </w:p>
        </w:tc>
      </w:tr>
      <w:tr w:rsidR="00447325" w:rsidRPr="00727053" w14:paraId="6DCA43EA" w14:textId="77777777" w:rsidTr="003D1430">
        <w:tc>
          <w:tcPr>
            <w:tcW w:w="2830" w:type="dxa"/>
          </w:tcPr>
          <w:p w14:paraId="6FB951AE" w14:textId="77777777" w:rsidR="00447325" w:rsidRPr="00727053" w:rsidRDefault="00447325" w:rsidP="00447325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337F6A9C" w14:textId="77777777" w:rsidR="00447325" w:rsidRPr="00447325" w:rsidRDefault="00447325" w:rsidP="00447325">
            <w:pPr>
              <w:spacing w:before="0" w:after="120"/>
              <w:ind w:left="322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 xml:space="preserve">Domov sociálních služeb </w:t>
            </w:r>
            <w:proofErr w:type="spellStart"/>
            <w:proofErr w:type="gramStart"/>
            <w:r w:rsidRPr="00447325">
              <w:rPr>
                <w:rFonts w:asciiTheme="minorHAnsi" w:hAnsiTheme="minorHAnsi" w:cstheme="minorHAnsi"/>
                <w:szCs w:val="22"/>
              </w:rPr>
              <w:t>Chotělice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 xml:space="preserve">  -</w:t>
            </w:r>
            <w:proofErr w:type="gramEnd"/>
            <w:r>
              <w:rPr>
                <w:rFonts w:asciiTheme="minorHAnsi" w:hAnsiTheme="minorHAnsi" w:cstheme="minorHAnsi"/>
                <w:szCs w:val="22"/>
              </w:rPr>
              <w:t xml:space="preserve"> 1</w:t>
            </w:r>
          </w:p>
          <w:p w14:paraId="3A29B9D0" w14:textId="77777777" w:rsidR="00447325" w:rsidRPr="00447325" w:rsidRDefault="00447325" w:rsidP="00447325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Barevné domky Hajnice - 4</w:t>
            </w:r>
          </w:p>
        </w:tc>
      </w:tr>
      <w:tr w:rsidR="004B5567" w:rsidRPr="00727053" w14:paraId="005EAF8C" w14:textId="77777777" w:rsidTr="003D1430">
        <w:tc>
          <w:tcPr>
            <w:tcW w:w="2830" w:type="dxa"/>
          </w:tcPr>
          <w:p w14:paraId="039C62AB" w14:textId="77777777" w:rsidR="004B5567" w:rsidRPr="00727053" w:rsidRDefault="00737042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727053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14:paraId="2181FAF0" w14:textId="77777777" w:rsidR="00447325" w:rsidRPr="00447325" w:rsidRDefault="00447325" w:rsidP="00447325">
            <w:pPr>
              <w:spacing w:before="0" w:after="120"/>
              <w:ind w:left="322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 xml:space="preserve">Domov sociálních služeb </w:t>
            </w:r>
            <w:proofErr w:type="spellStart"/>
            <w:proofErr w:type="gramStart"/>
            <w:r w:rsidRPr="00447325">
              <w:rPr>
                <w:rFonts w:asciiTheme="minorHAnsi" w:hAnsiTheme="minorHAnsi" w:cstheme="minorHAnsi"/>
                <w:szCs w:val="22"/>
              </w:rPr>
              <w:t>Chotělice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 xml:space="preserve">  -</w:t>
            </w:r>
            <w:proofErr w:type="gramEnd"/>
            <w:r>
              <w:rPr>
                <w:rFonts w:asciiTheme="minorHAnsi" w:hAnsiTheme="minorHAnsi" w:cstheme="minorHAnsi"/>
                <w:szCs w:val="22"/>
              </w:rPr>
              <w:t xml:space="preserve"> 8</w:t>
            </w:r>
            <w:r w:rsidR="00737042">
              <w:rPr>
                <w:rFonts w:asciiTheme="minorHAnsi" w:hAnsiTheme="minorHAnsi" w:cstheme="minorHAnsi"/>
                <w:szCs w:val="22"/>
              </w:rPr>
              <w:t xml:space="preserve"> - 10</w:t>
            </w:r>
          </w:p>
          <w:p w14:paraId="1284813D" w14:textId="77777777" w:rsidR="004B5567" w:rsidRPr="00727053" w:rsidRDefault="00447325" w:rsidP="00447325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Barevné domky Hajnice </w:t>
            </w:r>
            <w:r w:rsidR="00737042">
              <w:rPr>
                <w:rFonts w:asciiTheme="minorHAnsi" w:hAnsiTheme="minorHAnsi" w:cstheme="minorHAnsi"/>
                <w:szCs w:val="22"/>
              </w:rPr>
              <w:t>–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Cs w:val="22"/>
              </w:rPr>
              <w:t>10</w:t>
            </w:r>
            <w:r w:rsidR="00737042">
              <w:rPr>
                <w:rFonts w:asciiTheme="minorHAnsi" w:hAnsiTheme="minorHAnsi" w:cstheme="minorHAnsi"/>
                <w:szCs w:val="22"/>
              </w:rPr>
              <w:t xml:space="preserve"> - 20</w:t>
            </w:r>
            <w:proofErr w:type="gramEnd"/>
          </w:p>
        </w:tc>
      </w:tr>
      <w:tr w:rsidR="004B5567" w:rsidRPr="00727053" w14:paraId="7B39DB61" w14:textId="77777777" w:rsidTr="003D1430">
        <w:tc>
          <w:tcPr>
            <w:tcW w:w="2830" w:type="dxa"/>
          </w:tcPr>
          <w:p w14:paraId="4B812BAE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1" w:name="_Hlk51764452"/>
            <w:r w:rsidRPr="00727053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  <w:bookmarkEnd w:id="1"/>
          </w:p>
        </w:tc>
        <w:tc>
          <w:tcPr>
            <w:tcW w:w="5990" w:type="dxa"/>
            <w:vAlign w:val="center"/>
          </w:tcPr>
          <w:p w14:paraId="3575974B" w14:textId="77777777" w:rsidR="004B5567" w:rsidRPr="00727053" w:rsidRDefault="002101D0" w:rsidP="003D1430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PSS</w:t>
            </w:r>
            <w:r w:rsidR="00ED18DE">
              <w:rPr>
                <w:rFonts w:asciiTheme="minorHAnsi" w:hAnsiTheme="minorHAnsi" w:cstheme="minorHAnsi"/>
                <w:szCs w:val="22"/>
              </w:rPr>
              <w:t xml:space="preserve">, </w:t>
            </w:r>
            <w:r w:rsidR="00447325">
              <w:rPr>
                <w:rFonts w:asciiTheme="minorHAnsi" w:hAnsiTheme="minorHAnsi" w:cstheme="minorHAnsi"/>
                <w:szCs w:val="22"/>
              </w:rPr>
              <w:t>SP</w:t>
            </w:r>
          </w:p>
        </w:tc>
      </w:tr>
    </w:tbl>
    <w:p w14:paraId="75A20ED9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727053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9453D" w14:textId="77777777" w:rsidR="004044B2" w:rsidRDefault="004044B2">
      <w:r>
        <w:separator/>
      </w:r>
    </w:p>
  </w:endnote>
  <w:endnote w:type="continuationSeparator" w:id="0">
    <w:p w14:paraId="01320479" w14:textId="77777777" w:rsidR="004044B2" w:rsidRDefault="0040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98917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E5D1431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782C1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4D1FD2">
      <w:rPr>
        <w:noProof/>
      </w:rPr>
      <w:t>2</w:t>
    </w:r>
    <w:r>
      <w:rPr>
        <w:noProof/>
      </w:rPr>
      <w:fldChar w:fldCharType="end"/>
    </w:r>
  </w:p>
  <w:p w14:paraId="7B9029AF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08959" w14:textId="77777777" w:rsidR="004044B2" w:rsidRDefault="004044B2">
      <w:r>
        <w:separator/>
      </w:r>
    </w:p>
  </w:footnote>
  <w:footnote w:type="continuationSeparator" w:id="0">
    <w:p w14:paraId="7EB42D9C" w14:textId="77777777" w:rsidR="004044B2" w:rsidRDefault="00404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C0CA0" w14:textId="77777777" w:rsidR="00D82AB1" w:rsidRDefault="00D82AB1">
    <w:pPr>
      <w:pStyle w:val="Zhlav"/>
    </w:pPr>
    <w:ins w:id="2" w:author="Jana Poldová" w:date="2020-10-21T09:01:00Z">
      <w:r>
        <w:rPr>
          <w:noProof/>
        </w:rPr>
        <w:drawing>
          <wp:inline distT="0" distB="0" distL="0" distR="0" wp14:anchorId="7746FCFC" wp14:editId="79643479">
            <wp:extent cx="2867025" cy="591193"/>
            <wp:effectExtent l="0" t="0" r="0" b="0"/>
            <wp:docPr id="1" name="Obrázek 1" descr="V:\PUBLICITA\OBDOBÍ _2014+\VIZUALNI_IDENTITA\logo\OPZ_CB_cer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:\PUBLICITA\OBDOBÍ _2014+\VIZUALNI_IDENTITA\logo\OPZ_CB_cerne.jp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591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0446AD9"/>
    <w:multiLevelType w:val="hybridMultilevel"/>
    <w:tmpl w:val="B4327AEA"/>
    <w:lvl w:ilvl="0" w:tplc="1CFE85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8" w15:restartNumberingAfterBreak="0">
    <w:nsid w:val="22FF42AB"/>
    <w:multiLevelType w:val="hybridMultilevel"/>
    <w:tmpl w:val="B972E4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8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775F4EAB"/>
    <w:multiLevelType w:val="hybridMultilevel"/>
    <w:tmpl w:val="129A17E0"/>
    <w:lvl w:ilvl="0" w:tplc="0405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1"/>
  </w:num>
  <w:num w:numId="5">
    <w:abstractNumId w:val="15"/>
  </w:num>
  <w:num w:numId="6">
    <w:abstractNumId w:val="5"/>
  </w:num>
  <w:num w:numId="7">
    <w:abstractNumId w:val="16"/>
  </w:num>
  <w:num w:numId="8">
    <w:abstractNumId w:val="12"/>
  </w:num>
  <w:num w:numId="9">
    <w:abstractNumId w:val="9"/>
  </w:num>
  <w:num w:numId="10">
    <w:abstractNumId w:val="7"/>
  </w:num>
  <w:num w:numId="11">
    <w:abstractNumId w:val="17"/>
  </w:num>
  <w:num w:numId="12">
    <w:abstractNumId w:val="18"/>
  </w:num>
  <w:num w:numId="13">
    <w:abstractNumId w:val="20"/>
  </w:num>
  <w:num w:numId="14">
    <w:abstractNumId w:val="13"/>
  </w:num>
  <w:num w:numId="15">
    <w:abstractNumId w:val="10"/>
  </w:num>
  <w:num w:numId="16">
    <w:abstractNumId w:val="19"/>
  </w:num>
  <w:num w:numId="17">
    <w:abstractNumId w:val="6"/>
  </w:num>
  <w:num w:numId="18">
    <w:abstractNumId w:val="2"/>
  </w:num>
  <w:num w:numId="19">
    <w:abstractNumId w:val="14"/>
  </w:num>
  <w:num w:numId="20">
    <w:abstractNumId w:val="10"/>
  </w:num>
  <w:num w:numId="21">
    <w:abstractNumId w:val="8"/>
  </w:num>
  <w:num w:numId="22">
    <w:abstractNumId w:val="21"/>
  </w:num>
  <w:num w:numId="23">
    <w:abstractNumId w:val="1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na Poldová">
    <w15:presenceInfo w15:providerId="None" w15:userId="Jana Pold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C4147"/>
    <w:rsid w:val="000E3E63"/>
    <w:rsid w:val="000F11EE"/>
    <w:rsid w:val="00101467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655DA"/>
    <w:rsid w:val="00170D32"/>
    <w:rsid w:val="001825F0"/>
    <w:rsid w:val="0018319F"/>
    <w:rsid w:val="0018664C"/>
    <w:rsid w:val="001973BE"/>
    <w:rsid w:val="001D44B9"/>
    <w:rsid w:val="001D5A62"/>
    <w:rsid w:val="001D6419"/>
    <w:rsid w:val="001E2636"/>
    <w:rsid w:val="001E4CB3"/>
    <w:rsid w:val="00204F3B"/>
    <w:rsid w:val="00205037"/>
    <w:rsid w:val="002101D0"/>
    <w:rsid w:val="00215545"/>
    <w:rsid w:val="002216EE"/>
    <w:rsid w:val="002241D7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E326A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1416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44B2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32978"/>
    <w:rsid w:val="004428F7"/>
    <w:rsid w:val="0044445E"/>
    <w:rsid w:val="004457FB"/>
    <w:rsid w:val="00447325"/>
    <w:rsid w:val="00455B2A"/>
    <w:rsid w:val="00465937"/>
    <w:rsid w:val="00473DB2"/>
    <w:rsid w:val="004A55AD"/>
    <w:rsid w:val="004B5567"/>
    <w:rsid w:val="004B723E"/>
    <w:rsid w:val="004D1FD2"/>
    <w:rsid w:val="004E7AC5"/>
    <w:rsid w:val="004F23AE"/>
    <w:rsid w:val="00503DD0"/>
    <w:rsid w:val="00515DE7"/>
    <w:rsid w:val="005262B2"/>
    <w:rsid w:val="00550BAE"/>
    <w:rsid w:val="005545A1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D4F00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C5409"/>
    <w:rsid w:val="006D1758"/>
    <w:rsid w:val="006E0E84"/>
    <w:rsid w:val="006E4DB1"/>
    <w:rsid w:val="006F0A59"/>
    <w:rsid w:val="00712D40"/>
    <w:rsid w:val="00727053"/>
    <w:rsid w:val="00732D27"/>
    <w:rsid w:val="00734BAB"/>
    <w:rsid w:val="00736372"/>
    <w:rsid w:val="00737042"/>
    <w:rsid w:val="00771E0A"/>
    <w:rsid w:val="0077679C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368BD"/>
    <w:rsid w:val="00841BD3"/>
    <w:rsid w:val="00841C97"/>
    <w:rsid w:val="008465D7"/>
    <w:rsid w:val="0085719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86845"/>
    <w:rsid w:val="00995C08"/>
    <w:rsid w:val="009975B3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D070D"/>
    <w:rsid w:val="00B1339C"/>
    <w:rsid w:val="00B25548"/>
    <w:rsid w:val="00B269DC"/>
    <w:rsid w:val="00B35B1C"/>
    <w:rsid w:val="00B43415"/>
    <w:rsid w:val="00B45097"/>
    <w:rsid w:val="00B50BEC"/>
    <w:rsid w:val="00B51432"/>
    <w:rsid w:val="00B57E05"/>
    <w:rsid w:val="00B64705"/>
    <w:rsid w:val="00B92C64"/>
    <w:rsid w:val="00B96DDB"/>
    <w:rsid w:val="00BA3980"/>
    <w:rsid w:val="00BA5270"/>
    <w:rsid w:val="00BB1871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917DE"/>
    <w:rsid w:val="00CA5EB2"/>
    <w:rsid w:val="00CB5814"/>
    <w:rsid w:val="00CC163F"/>
    <w:rsid w:val="00CD1F9A"/>
    <w:rsid w:val="00CD295C"/>
    <w:rsid w:val="00CF12D0"/>
    <w:rsid w:val="00CF5AB3"/>
    <w:rsid w:val="00D0765F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2AB1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07D7E"/>
    <w:rsid w:val="00E10FD4"/>
    <w:rsid w:val="00E11807"/>
    <w:rsid w:val="00E12574"/>
    <w:rsid w:val="00E2336E"/>
    <w:rsid w:val="00E23498"/>
    <w:rsid w:val="00E2600C"/>
    <w:rsid w:val="00E44595"/>
    <w:rsid w:val="00E52408"/>
    <w:rsid w:val="00E57702"/>
    <w:rsid w:val="00E57F70"/>
    <w:rsid w:val="00E61192"/>
    <w:rsid w:val="00E646B4"/>
    <w:rsid w:val="00E6535F"/>
    <w:rsid w:val="00E7665D"/>
    <w:rsid w:val="00E80337"/>
    <w:rsid w:val="00E821F8"/>
    <w:rsid w:val="00E8596E"/>
    <w:rsid w:val="00E9440D"/>
    <w:rsid w:val="00E97192"/>
    <w:rsid w:val="00EA758F"/>
    <w:rsid w:val="00ED13FA"/>
    <w:rsid w:val="00ED18DE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  <w:rsid w:val="00FF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9C3A5F"/>
  <w15:docId w15:val="{A4C47EE3-56A5-4DEA-BDE4-2D2F1D0C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Lenka Kaplanová</cp:lastModifiedBy>
  <cp:revision>13</cp:revision>
  <cp:lastPrinted>2004-09-01T08:56:00Z</cp:lastPrinted>
  <dcterms:created xsi:type="dcterms:W3CDTF">2020-09-29T09:19:00Z</dcterms:created>
  <dcterms:modified xsi:type="dcterms:W3CDTF">2020-10-21T08:41:00Z</dcterms:modified>
</cp:coreProperties>
</file>