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C5228" w14:textId="586438AA" w:rsidR="00B0377B" w:rsidRPr="00BF2672" w:rsidRDefault="00886DB4" w:rsidP="008305ED">
      <w:pPr>
        <w:pStyle w:val="Nzev"/>
        <w:keepLines/>
        <w:widowControl w:val="0"/>
        <w:spacing w:before="0" w:after="120"/>
        <w:rPr>
          <w:rFonts w:cs="Arial"/>
          <w:color w:val="000000"/>
          <w:sz w:val="28"/>
        </w:rPr>
      </w:pPr>
      <w:r>
        <w:rPr>
          <w:rFonts w:cs="Arial"/>
          <w:color w:val="000000"/>
          <w:sz w:val="28"/>
        </w:rPr>
        <w:t>Kupní smlouva</w:t>
      </w:r>
    </w:p>
    <w:p w14:paraId="122C5229" w14:textId="07E7C03D" w:rsidR="00B0377B" w:rsidRPr="00BF2672" w:rsidRDefault="00B0377B" w:rsidP="008305ED">
      <w:pPr>
        <w:pStyle w:val="Nzev"/>
        <w:keepLines/>
        <w:widowControl w:val="0"/>
        <w:spacing w:before="0" w:after="240"/>
        <w:rPr>
          <w:rFonts w:cs="Arial"/>
          <w:b w:val="0"/>
          <w:color w:val="000000"/>
          <w:sz w:val="20"/>
        </w:rPr>
      </w:pPr>
      <w:r w:rsidRPr="00BF2672">
        <w:rPr>
          <w:rFonts w:cs="Arial"/>
          <w:b w:val="0"/>
          <w:color w:val="000000"/>
          <w:sz w:val="16"/>
        </w:rPr>
        <w:t>uzavřená v souladu s § 2</w:t>
      </w:r>
      <w:r w:rsidR="00886DB4">
        <w:rPr>
          <w:rFonts w:cs="Arial"/>
          <w:b w:val="0"/>
          <w:color w:val="000000"/>
          <w:sz w:val="16"/>
        </w:rPr>
        <w:t>079</w:t>
      </w:r>
      <w:r w:rsidRPr="00BF2672">
        <w:rPr>
          <w:rFonts w:cs="Arial"/>
          <w:b w:val="0"/>
          <w:color w:val="000000"/>
          <w:sz w:val="16"/>
        </w:rPr>
        <w:t xml:space="preserve"> a násl. zákona č. 89/2012 Sb., občanský zákoník, v platném znění (dále jen „občanský zákoník“)</w:t>
      </w:r>
      <w:r w:rsidR="007913E4">
        <w:rPr>
          <w:rFonts w:cs="Arial"/>
          <w:b w:val="0"/>
          <w:color w:val="000000"/>
          <w:sz w:val="20"/>
        </w:rPr>
        <w:pict w14:anchorId="122C53B1">
          <v:rect id="_x0000_i1025" style="width:453.55pt;height:1pt" o:hralign="center" o:hrstd="t" o:hrnoshade="t" o:hr="t" fillcolor="black [3213]" stroked="f"/>
        </w:pict>
      </w:r>
    </w:p>
    <w:p w14:paraId="122C522B" w14:textId="77777777" w:rsidR="00B0377B" w:rsidRPr="00BF2672" w:rsidRDefault="00B0377B" w:rsidP="008305ED">
      <w:pPr>
        <w:pStyle w:val="Nzev"/>
        <w:keepLines/>
        <w:widowControl w:val="0"/>
        <w:spacing w:before="0" w:after="240"/>
        <w:rPr>
          <w:rFonts w:cs="Arial"/>
          <w:color w:val="000000"/>
          <w:sz w:val="20"/>
        </w:rPr>
      </w:pPr>
      <w:r w:rsidRPr="00BF2672">
        <w:rPr>
          <w:rFonts w:cs="Arial"/>
          <w:color w:val="000000"/>
          <w:sz w:val="20"/>
        </w:rPr>
        <w:t>Smluvní strany</w:t>
      </w:r>
    </w:p>
    <w:p w14:paraId="2FA21B7B" w14:textId="04FBAD10" w:rsidR="00CF3687" w:rsidRPr="00CF3687" w:rsidRDefault="00CF3687" w:rsidP="00CF3687">
      <w:pPr>
        <w:widowControl w:val="0"/>
        <w:spacing w:after="40"/>
        <w:ind w:left="2124" w:hanging="212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Kupující</w:t>
      </w:r>
      <w:r w:rsidRPr="00CF3687">
        <w:rPr>
          <w:rFonts w:ascii="Arial" w:hAnsi="Arial" w:cs="Arial"/>
          <w:b/>
          <w:sz w:val="20"/>
          <w:szCs w:val="20"/>
        </w:rPr>
        <w:tab/>
      </w:r>
      <w:r w:rsidR="00BB29CB" w:rsidRPr="00BB29CB">
        <w:rPr>
          <w:rFonts w:ascii="Arial" w:hAnsi="Arial" w:cs="Arial"/>
          <w:b/>
          <w:bCs/>
          <w:color w:val="000000"/>
          <w:sz w:val="20"/>
          <w:szCs w:val="20"/>
        </w:rPr>
        <w:t>Střední průmyslová škola, Střední odborná škola a Střední odborné učiliště, Hradec Králové</w:t>
      </w:r>
      <w:r w:rsidRPr="00CF3687" w:rsidDel="0061146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7904FC19" w14:textId="77991579" w:rsidR="00CF3687" w:rsidRDefault="00CF3687" w:rsidP="00CF3687">
      <w:pPr>
        <w:widowControl w:val="0"/>
        <w:spacing w:after="40"/>
        <w:rPr>
          <w:rFonts w:ascii="Arial" w:hAnsi="Arial" w:cs="Arial"/>
          <w:sz w:val="20"/>
          <w:szCs w:val="20"/>
        </w:rPr>
      </w:pPr>
      <w:r w:rsidRPr="009E07CA">
        <w:rPr>
          <w:rFonts w:ascii="Arial" w:hAnsi="Arial" w:cs="Arial"/>
          <w:sz w:val="20"/>
          <w:szCs w:val="20"/>
        </w:rPr>
        <w:t>IČO</w:t>
      </w:r>
      <w:r w:rsidRPr="009E07CA">
        <w:rPr>
          <w:rFonts w:ascii="Arial" w:hAnsi="Arial" w:cs="Arial"/>
          <w:sz w:val="20"/>
          <w:szCs w:val="20"/>
        </w:rPr>
        <w:tab/>
      </w:r>
      <w:r w:rsidRPr="009E07CA">
        <w:rPr>
          <w:rFonts w:ascii="Arial" w:hAnsi="Arial" w:cs="Arial"/>
          <w:sz w:val="20"/>
          <w:szCs w:val="20"/>
        </w:rPr>
        <w:tab/>
      </w:r>
      <w:r w:rsidRPr="009E07CA">
        <w:rPr>
          <w:rFonts w:ascii="Arial" w:hAnsi="Arial" w:cs="Arial"/>
          <w:sz w:val="20"/>
          <w:szCs w:val="20"/>
        </w:rPr>
        <w:tab/>
      </w:r>
      <w:r w:rsidR="00BB29CB" w:rsidRPr="009D4D13">
        <w:rPr>
          <w:rFonts w:ascii="Arial" w:hAnsi="Arial" w:cs="Arial"/>
          <w:sz w:val="20"/>
          <w:szCs w:val="20"/>
        </w:rPr>
        <w:t>15062848</w:t>
      </w:r>
    </w:p>
    <w:p w14:paraId="4F4830AF" w14:textId="2D111FB3" w:rsidR="00CF3687" w:rsidRPr="007D278E" w:rsidRDefault="00CF3687" w:rsidP="00CF3687">
      <w:pPr>
        <w:widowControl w:val="0"/>
        <w:spacing w:after="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sídlem </w:t>
      </w:r>
      <w:r w:rsidRPr="007D278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B29CB" w:rsidRPr="009D4D13">
        <w:rPr>
          <w:rFonts w:ascii="Arial" w:hAnsi="Arial" w:cs="Arial"/>
          <w:sz w:val="20"/>
          <w:szCs w:val="20"/>
        </w:rPr>
        <w:t>Hradební 1029/2, 50003 Hradec Králové</w:t>
      </w:r>
    </w:p>
    <w:p w14:paraId="1F808F1B" w14:textId="378E5D6B" w:rsidR="00CF3687" w:rsidRDefault="00CF3687" w:rsidP="00CF3687">
      <w:pPr>
        <w:widowControl w:val="0"/>
        <w:spacing w:after="40"/>
        <w:rPr>
          <w:rFonts w:ascii="Arial" w:hAnsi="Arial" w:cs="Arial"/>
          <w:sz w:val="20"/>
          <w:szCs w:val="20"/>
        </w:rPr>
      </w:pPr>
      <w:r w:rsidRPr="007D278E">
        <w:rPr>
          <w:rFonts w:ascii="Arial" w:hAnsi="Arial" w:cs="Arial"/>
          <w:sz w:val="20"/>
          <w:szCs w:val="20"/>
        </w:rPr>
        <w:t>zástupce</w:t>
      </w:r>
      <w:r w:rsidRPr="007D278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B29CB" w:rsidRPr="009D4D13">
        <w:rPr>
          <w:rFonts w:ascii="Arial" w:hAnsi="Arial" w:cs="Arial"/>
          <w:sz w:val="20"/>
          <w:szCs w:val="20"/>
        </w:rPr>
        <w:t>Mgr. Miroslav Tobyška</w:t>
      </w:r>
      <w:r w:rsidRPr="00DC205D">
        <w:rPr>
          <w:rFonts w:ascii="Arial" w:hAnsi="Arial" w:cs="Arial"/>
          <w:sz w:val="20"/>
          <w:szCs w:val="20"/>
        </w:rPr>
        <w:t>, ředitel</w:t>
      </w:r>
    </w:p>
    <w:p w14:paraId="21FEB702" w14:textId="2A73C1A5" w:rsidR="00CF3687" w:rsidRPr="009E07CA" w:rsidRDefault="00CF3687" w:rsidP="00CF3687">
      <w:pPr>
        <w:widowControl w:val="0"/>
        <w:spacing w:after="40"/>
        <w:rPr>
          <w:rFonts w:ascii="Arial" w:hAnsi="Arial" w:cs="Arial"/>
          <w:sz w:val="20"/>
          <w:szCs w:val="20"/>
        </w:rPr>
      </w:pPr>
      <w:r w:rsidRPr="009E07CA">
        <w:rPr>
          <w:rFonts w:ascii="Arial" w:hAnsi="Arial" w:cs="Arial"/>
          <w:sz w:val="20"/>
          <w:szCs w:val="20"/>
        </w:rPr>
        <w:t>bankovní spojení</w:t>
      </w:r>
      <w:r w:rsidRPr="009E07CA">
        <w:rPr>
          <w:rFonts w:ascii="Arial" w:hAnsi="Arial" w:cs="Arial"/>
          <w:sz w:val="20"/>
          <w:szCs w:val="20"/>
        </w:rPr>
        <w:tab/>
      </w:r>
      <w:r w:rsidR="00225DFD" w:rsidRPr="009E07CA">
        <w:rPr>
          <w:rFonts w:ascii="Arial" w:hAnsi="Arial" w:cs="Arial"/>
          <w:sz w:val="20"/>
          <w:szCs w:val="20"/>
          <w:highlight w:val="yellow"/>
        </w:rPr>
        <w:t>[bude doplněno před uzavřením smlouvy]</w:t>
      </w:r>
    </w:p>
    <w:p w14:paraId="344A41F3" w14:textId="3616ADBE" w:rsidR="0071573A" w:rsidRDefault="00CF3687" w:rsidP="00620D2E">
      <w:pPr>
        <w:widowControl w:val="0"/>
        <w:spacing w:after="40"/>
        <w:rPr>
          <w:rFonts w:ascii="Arial" w:hAnsi="Arial" w:cs="Arial"/>
          <w:bCs/>
          <w:sz w:val="20"/>
          <w:szCs w:val="20"/>
        </w:rPr>
      </w:pPr>
      <w:r w:rsidRPr="009E07CA">
        <w:rPr>
          <w:rFonts w:ascii="Arial" w:hAnsi="Arial" w:cs="Arial"/>
          <w:sz w:val="20"/>
          <w:szCs w:val="20"/>
        </w:rPr>
        <w:t>číslo účtu</w:t>
      </w:r>
      <w:r w:rsidRPr="009E07CA">
        <w:rPr>
          <w:rFonts w:ascii="Arial" w:hAnsi="Arial" w:cs="Arial"/>
          <w:sz w:val="20"/>
          <w:szCs w:val="20"/>
        </w:rPr>
        <w:tab/>
      </w:r>
      <w:r w:rsidRPr="009E07CA">
        <w:rPr>
          <w:rFonts w:ascii="Arial" w:hAnsi="Arial" w:cs="Arial"/>
          <w:sz w:val="20"/>
          <w:szCs w:val="20"/>
        </w:rPr>
        <w:tab/>
      </w:r>
      <w:r w:rsidR="00225DFD" w:rsidRPr="009E07CA">
        <w:rPr>
          <w:rFonts w:ascii="Arial" w:hAnsi="Arial" w:cs="Arial"/>
          <w:sz w:val="20"/>
          <w:szCs w:val="20"/>
          <w:highlight w:val="yellow"/>
        </w:rPr>
        <w:t>[bude doplněno před uzavřením smlouvy]</w:t>
      </w:r>
    </w:p>
    <w:p w14:paraId="2F858485" w14:textId="2623E4D8" w:rsidR="00CE306A" w:rsidRPr="00BF2672" w:rsidRDefault="00CE306A" w:rsidP="008305ED">
      <w:pPr>
        <w:keepLines/>
        <w:widowControl w:val="0"/>
        <w:spacing w:after="120"/>
        <w:ind w:left="2126" w:hanging="2126"/>
        <w:rPr>
          <w:rFonts w:ascii="Arial" w:hAnsi="Arial" w:cs="Arial"/>
          <w:sz w:val="20"/>
          <w:szCs w:val="20"/>
        </w:rPr>
      </w:pPr>
      <w:r w:rsidRPr="00BF2672">
        <w:rPr>
          <w:rFonts w:ascii="Arial" w:hAnsi="Arial" w:cs="Arial"/>
          <w:bCs/>
          <w:sz w:val="20"/>
          <w:szCs w:val="20"/>
        </w:rPr>
        <w:t xml:space="preserve">dále jako </w:t>
      </w:r>
      <w:r w:rsidRPr="00BF2672">
        <w:rPr>
          <w:rFonts w:ascii="Arial" w:hAnsi="Arial" w:cs="Arial"/>
          <w:bCs/>
          <w:i/>
          <w:sz w:val="20"/>
          <w:szCs w:val="20"/>
        </w:rPr>
        <w:t>„</w:t>
      </w:r>
      <w:r w:rsidR="00886DB4">
        <w:rPr>
          <w:rFonts w:ascii="Arial" w:hAnsi="Arial" w:cs="Arial"/>
          <w:bCs/>
          <w:i/>
          <w:sz w:val="20"/>
          <w:szCs w:val="20"/>
        </w:rPr>
        <w:t>kupující</w:t>
      </w:r>
      <w:r w:rsidRPr="00BF2672">
        <w:rPr>
          <w:rFonts w:ascii="Arial" w:hAnsi="Arial" w:cs="Arial"/>
          <w:bCs/>
          <w:i/>
          <w:sz w:val="20"/>
          <w:szCs w:val="20"/>
        </w:rPr>
        <w:t>“</w:t>
      </w:r>
      <w:r w:rsidRPr="00BF2672">
        <w:rPr>
          <w:rFonts w:ascii="Arial" w:hAnsi="Arial" w:cs="Arial"/>
          <w:bCs/>
          <w:sz w:val="20"/>
          <w:szCs w:val="20"/>
        </w:rPr>
        <w:t xml:space="preserve"> a</w:t>
      </w:r>
    </w:p>
    <w:p w14:paraId="1FD0D5E1" w14:textId="77777777" w:rsidR="0071573A" w:rsidRDefault="0071573A" w:rsidP="008305ED">
      <w:pPr>
        <w:keepLines/>
        <w:widowControl w:val="0"/>
        <w:spacing w:after="60"/>
        <w:ind w:left="2126" w:hanging="2126"/>
        <w:rPr>
          <w:rFonts w:ascii="Arial" w:hAnsi="Arial" w:cs="Arial"/>
          <w:b/>
          <w:sz w:val="20"/>
          <w:szCs w:val="20"/>
        </w:rPr>
      </w:pPr>
    </w:p>
    <w:p w14:paraId="68424386" w14:textId="2B0D0361" w:rsidR="00CE306A" w:rsidRPr="00BF2672" w:rsidRDefault="00886DB4" w:rsidP="008305ED">
      <w:pPr>
        <w:keepLines/>
        <w:widowControl w:val="0"/>
        <w:spacing w:after="60"/>
        <w:ind w:left="2126" w:hanging="2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Prodávající</w:t>
      </w:r>
      <w:r w:rsidR="00CE306A" w:rsidRPr="00BF2672">
        <w:rPr>
          <w:rFonts w:ascii="Arial" w:hAnsi="Arial" w:cs="Arial"/>
          <w:sz w:val="20"/>
          <w:szCs w:val="20"/>
        </w:rPr>
        <w:tab/>
      </w:r>
      <w:r w:rsidR="002347CB" w:rsidRPr="002347CB">
        <w:rPr>
          <w:rFonts w:ascii="Arial" w:hAnsi="Arial" w:cs="Arial"/>
          <w:b/>
          <w:sz w:val="20"/>
          <w:szCs w:val="20"/>
          <w:highlight w:val="yellow"/>
        </w:rPr>
        <w:t>[doplní dodavatel]</w:t>
      </w:r>
    </w:p>
    <w:p w14:paraId="122C5238" w14:textId="09CC3F93" w:rsidR="00B0377B" w:rsidRPr="002347CB" w:rsidRDefault="002347CB" w:rsidP="008305ED">
      <w:pPr>
        <w:keepLines/>
        <w:widowControl w:val="0"/>
        <w:spacing w:after="120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 xml:space="preserve">společnost zapsaná v obchodním rejstříku vedeném </w:t>
      </w:r>
      <w:r w:rsidRPr="001A5473">
        <w:rPr>
          <w:rFonts w:ascii="Arial" w:hAnsi="Arial" w:cs="Arial"/>
          <w:bCs/>
          <w:sz w:val="18"/>
          <w:szCs w:val="20"/>
          <w:highlight w:val="yellow"/>
        </w:rPr>
        <w:t>[doplní</w:t>
      </w:r>
      <w:r w:rsidRPr="006B2030">
        <w:rPr>
          <w:rFonts w:ascii="Arial" w:hAnsi="Arial" w:cs="Arial"/>
          <w:bCs/>
          <w:sz w:val="18"/>
          <w:szCs w:val="20"/>
          <w:highlight w:val="yellow"/>
        </w:rPr>
        <w:t xml:space="preserve"> dodavatel</w:t>
      </w:r>
      <w:r w:rsidRPr="00E05473">
        <w:rPr>
          <w:rFonts w:ascii="Arial" w:hAnsi="Arial" w:cs="Arial"/>
          <w:bCs/>
          <w:sz w:val="18"/>
          <w:szCs w:val="20"/>
        </w:rPr>
        <w:t>]</w:t>
      </w:r>
      <w:r>
        <w:rPr>
          <w:rFonts w:ascii="Arial" w:hAnsi="Arial" w:cs="Arial"/>
          <w:bCs/>
          <w:sz w:val="18"/>
          <w:szCs w:val="20"/>
        </w:rPr>
        <w:t xml:space="preserve"> pod spisovou značkou </w:t>
      </w:r>
      <w:r w:rsidRPr="002347CB">
        <w:rPr>
          <w:rFonts w:ascii="Arial" w:hAnsi="Arial" w:cs="Arial"/>
          <w:bCs/>
          <w:sz w:val="18"/>
          <w:szCs w:val="20"/>
          <w:highlight w:val="yellow"/>
        </w:rPr>
        <w:t>[doplní dodavatel]</w:t>
      </w:r>
    </w:p>
    <w:p w14:paraId="122C5239" w14:textId="0AB35B1D" w:rsidR="00B0377B" w:rsidRPr="00844706" w:rsidRDefault="002347CB" w:rsidP="008305ED">
      <w:pPr>
        <w:keepLines/>
        <w:widowControl w:val="0"/>
        <w:spacing w:after="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sídlem</w:t>
      </w:r>
      <w:r w:rsidR="007B72C0" w:rsidRPr="007062F5">
        <w:rPr>
          <w:rFonts w:ascii="Arial" w:hAnsi="Arial" w:cs="Arial"/>
          <w:sz w:val="20"/>
          <w:szCs w:val="20"/>
        </w:rPr>
        <w:tab/>
      </w:r>
      <w:r w:rsidR="007B72C0" w:rsidRPr="007062F5">
        <w:rPr>
          <w:rFonts w:ascii="Arial" w:hAnsi="Arial" w:cs="Arial"/>
          <w:sz w:val="20"/>
          <w:szCs w:val="20"/>
        </w:rPr>
        <w:tab/>
      </w:r>
      <w:r w:rsidRPr="002347CB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122C523A" w14:textId="2BEBAC14" w:rsidR="0016043B" w:rsidRPr="001A5D0E" w:rsidRDefault="002347CB" w:rsidP="008305ED">
      <w:pPr>
        <w:keepLines/>
        <w:widowControl w:val="0"/>
        <w:spacing w:after="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IČO</w:t>
      </w:r>
      <w:r w:rsidR="0016043B" w:rsidRPr="00844706">
        <w:rPr>
          <w:rFonts w:ascii="Arial" w:hAnsi="Arial" w:cs="Arial"/>
          <w:sz w:val="20"/>
          <w:szCs w:val="20"/>
        </w:rPr>
        <w:tab/>
      </w:r>
      <w:r w:rsidR="0016043B" w:rsidRPr="00844706">
        <w:rPr>
          <w:rFonts w:ascii="Arial" w:hAnsi="Arial" w:cs="Arial"/>
          <w:sz w:val="20"/>
          <w:szCs w:val="20"/>
        </w:rPr>
        <w:tab/>
      </w:r>
      <w:r w:rsidR="0016043B" w:rsidRPr="00844706">
        <w:rPr>
          <w:rFonts w:ascii="Arial" w:hAnsi="Arial" w:cs="Arial"/>
          <w:sz w:val="20"/>
          <w:szCs w:val="20"/>
        </w:rPr>
        <w:tab/>
      </w:r>
      <w:r w:rsidRPr="002347CB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7788C319" w14:textId="3F5B085F" w:rsidR="002347CB" w:rsidRDefault="002347CB" w:rsidP="008305ED">
      <w:pPr>
        <w:keepLines/>
        <w:widowControl w:val="0"/>
        <w:spacing w:after="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DIČ</w:t>
      </w:r>
      <w:r w:rsidR="0016043B" w:rsidRPr="001A5D0E">
        <w:rPr>
          <w:rFonts w:ascii="Arial" w:hAnsi="Arial" w:cs="Arial"/>
          <w:sz w:val="20"/>
          <w:szCs w:val="20"/>
        </w:rPr>
        <w:tab/>
      </w:r>
      <w:r w:rsidR="0016043B" w:rsidRPr="001A5D0E">
        <w:rPr>
          <w:rFonts w:ascii="Arial" w:hAnsi="Arial" w:cs="Arial"/>
          <w:sz w:val="20"/>
          <w:szCs w:val="20"/>
        </w:rPr>
        <w:tab/>
      </w:r>
      <w:r w:rsidR="0016043B" w:rsidRPr="001A5D0E">
        <w:rPr>
          <w:rFonts w:ascii="Arial" w:hAnsi="Arial" w:cs="Arial"/>
          <w:sz w:val="20"/>
          <w:szCs w:val="20"/>
        </w:rPr>
        <w:tab/>
      </w:r>
      <w:r w:rsidRPr="002347CB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122C523C" w14:textId="0A7F6D56" w:rsidR="00B0377B" w:rsidRPr="00BF2672" w:rsidRDefault="00B0377B" w:rsidP="008305ED">
      <w:pPr>
        <w:keepLines/>
        <w:widowControl w:val="0"/>
        <w:spacing w:after="40"/>
        <w:rPr>
          <w:rFonts w:ascii="Arial" w:hAnsi="Arial" w:cs="Arial"/>
          <w:sz w:val="20"/>
          <w:szCs w:val="20"/>
        </w:rPr>
      </w:pPr>
      <w:r w:rsidRPr="00BF2672">
        <w:rPr>
          <w:rFonts w:ascii="Arial" w:hAnsi="Arial" w:cs="Arial"/>
          <w:sz w:val="20"/>
          <w:szCs w:val="20"/>
        </w:rPr>
        <w:t>zastoupen</w:t>
      </w:r>
      <w:r w:rsidR="0016043B" w:rsidRPr="00BF2672">
        <w:rPr>
          <w:rFonts w:ascii="Arial" w:hAnsi="Arial" w:cs="Arial"/>
          <w:sz w:val="20"/>
          <w:szCs w:val="20"/>
        </w:rPr>
        <w:t>ý</w:t>
      </w:r>
      <w:r w:rsidR="0016043B" w:rsidRPr="00BF2672">
        <w:rPr>
          <w:rFonts w:ascii="Arial" w:hAnsi="Arial" w:cs="Arial"/>
          <w:sz w:val="20"/>
          <w:szCs w:val="20"/>
        </w:rPr>
        <w:tab/>
      </w:r>
      <w:r w:rsidR="0016043B" w:rsidRPr="00BF2672">
        <w:rPr>
          <w:rFonts w:ascii="Arial" w:hAnsi="Arial" w:cs="Arial"/>
          <w:sz w:val="20"/>
          <w:szCs w:val="20"/>
        </w:rPr>
        <w:tab/>
      </w:r>
      <w:r w:rsidR="002347CB" w:rsidRPr="002347CB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122C523D" w14:textId="50C8E3E8" w:rsidR="00B0377B" w:rsidRPr="00BF2672" w:rsidRDefault="00B0377B" w:rsidP="008305ED">
      <w:pPr>
        <w:keepLines/>
        <w:widowControl w:val="0"/>
        <w:spacing w:after="40"/>
        <w:rPr>
          <w:rFonts w:ascii="Arial" w:hAnsi="Arial" w:cs="Arial"/>
          <w:sz w:val="20"/>
          <w:szCs w:val="20"/>
        </w:rPr>
      </w:pPr>
      <w:r w:rsidRPr="00BF2672">
        <w:rPr>
          <w:rFonts w:ascii="Arial" w:hAnsi="Arial" w:cs="Arial"/>
          <w:sz w:val="20"/>
          <w:szCs w:val="20"/>
        </w:rPr>
        <w:t>bankovní spojení</w:t>
      </w:r>
      <w:r w:rsidR="0016043B" w:rsidRPr="00BF2672">
        <w:rPr>
          <w:rFonts w:ascii="Arial" w:hAnsi="Arial" w:cs="Arial"/>
          <w:sz w:val="20"/>
          <w:szCs w:val="20"/>
        </w:rPr>
        <w:tab/>
      </w:r>
      <w:r w:rsidR="002347CB" w:rsidRPr="002347CB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122C523E" w14:textId="4754814F" w:rsidR="00B0377B" w:rsidRDefault="002347CB" w:rsidP="008305ED">
      <w:pPr>
        <w:keepLines/>
        <w:widowControl w:val="0"/>
        <w:spacing w:after="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účtu</w:t>
      </w:r>
      <w:r w:rsidR="0016043B" w:rsidRPr="00BF2672">
        <w:rPr>
          <w:rFonts w:ascii="Arial" w:hAnsi="Arial" w:cs="Arial"/>
          <w:sz w:val="20"/>
          <w:szCs w:val="20"/>
        </w:rPr>
        <w:tab/>
      </w:r>
      <w:r w:rsidR="0016043B" w:rsidRPr="00BF2672">
        <w:rPr>
          <w:rFonts w:ascii="Arial" w:hAnsi="Arial" w:cs="Arial"/>
          <w:sz w:val="20"/>
          <w:szCs w:val="20"/>
        </w:rPr>
        <w:tab/>
      </w:r>
      <w:r w:rsidRPr="002347CB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75EF4DBF" w14:textId="778A096E" w:rsidR="00C54318" w:rsidRPr="00BF2672" w:rsidRDefault="00C54318" w:rsidP="008305ED">
      <w:pPr>
        <w:keepLines/>
        <w:widowControl w:val="0"/>
        <w:spacing w:before="120" w:after="24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dále jako </w:t>
      </w:r>
      <w:r w:rsidRPr="00BF2672">
        <w:rPr>
          <w:rFonts w:ascii="Arial" w:hAnsi="Arial" w:cs="Arial"/>
          <w:i/>
          <w:sz w:val="20"/>
          <w:szCs w:val="20"/>
        </w:rPr>
        <w:t>„</w:t>
      </w:r>
      <w:r w:rsidR="00886DB4">
        <w:rPr>
          <w:rFonts w:ascii="Arial" w:hAnsi="Arial" w:cs="Arial"/>
          <w:i/>
          <w:sz w:val="20"/>
          <w:szCs w:val="20"/>
        </w:rPr>
        <w:t>prodávající</w:t>
      </w:r>
      <w:r w:rsidRPr="00BF2672">
        <w:rPr>
          <w:rFonts w:ascii="Arial" w:hAnsi="Arial" w:cs="Arial"/>
          <w:i/>
          <w:sz w:val="20"/>
          <w:szCs w:val="20"/>
        </w:rPr>
        <w:t>“;</w:t>
      </w:r>
      <w:r>
        <w:rPr>
          <w:rFonts w:ascii="Arial" w:hAnsi="Arial" w:cs="Arial"/>
          <w:sz w:val="20"/>
          <w:szCs w:val="20"/>
        </w:rPr>
        <w:t xml:space="preserve"> </w:t>
      </w:r>
      <w:r w:rsidR="00886DB4">
        <w:rPr>
          <w:rFonts w:ascii="Arial" w:hAnsi="Arial" w:cs="Arial"/>
          <w:sz w:val="20"/>
          <w:szCs w:val="20"/>
        </w:rPr>
        <w:t>kupující</w:t>
      </w:r>
      <w:r>
        <w:rPr>
          <w:rFonts w:ascii="Arial" w:hAnsi="Arial" w:cs="Arial"/>
          <w:sz w:val="20"/>
          <w:szCs w:val="20"/>
        </w:rPr>
        <w:t xml:space="preserve"> a </w:t>
      </w:r>
      <w:r w:rsidR="00886DB4">
        <w:rPr>
          <w:rFonts w:ascii="Arial" w:hAnsi="Arial" w:cs="Arial"/>
          <w:sz w:val="20"/>
          <w:szCs w:val="20"/>
        </w:rPr>
        <w:t>prodávající</w:t>
      </w:r>
      <w:r>
        <w:rPr>
          <w:rFonts w:ascii="Arial" w:hAnsi="Arial" w:cs="Arial"/>
          <w:sz w:val="20"/>
          <w:szCs w:val="20"/>
        </w:rPr>
        <w:t xml:space="preserve"> společně také jako </w:t>
      </w:r>
      <w:r w:rsidRPr="00BF2672">
        <w:rPr>
          <w:rFonts w:ascii="Arial" w:hAnsi="Arial" w:cs="Arial"/>
          <w:i/>
          <w:sz w:val="20"/>
          <w:szCs w:val="20"/>
        </w:rPr>
        <w:t>„smluvní strany“</w:t>
      </w:r>
    </w:p>
    <w:p w14:paraId="122C5240" w14:textId="27448F4B" w:rsidR="00B0377B" w:rsidRDefault="002347CB" w:rsidP="008305ED">
      <w:pPr>
        <w:keepLines/>
        <w:widowControl w:val="0"/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Článek 1</w:t>
      </w:r>
    </w:p>
    <w:p w14:paraId="2ED472CB" w14:textId="0C39F6E8" w:rsidR="002347CB" w:rsidRPr="00BF2672" w:rsidRDefault="002347CB" w:rsidP="008305ED">
      <w:pPr>
        <w:keepLines/>
        <w:widowControl w:val="0"/>
        <w:spacing w:after="24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Úvodní ustanovení</w:t>
      </w:r>
    </w:p>
    <w:p w14:paraId="1EB25F12" w14:textId="23571EBF" w:rsidR="00277FAB" w:rsidRDefault="00277FAB" w:rsidP="005F68F2">
      <w:pPr>
        <w:pStyle w:val="Zkladntext"/>
        <w:keepLines/>
        <w:widowControl w:val="0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000000"/>
        </w:rPr>
      </w:pPr>
      <w:bookmarkStart w:id="0" w:name="_Hlk141275315"/>
      <w:r w:rsidRPr="009E07CA">
        <w:rPr>
          <w:rFonts w:ascii="Arial" w:hAnsi="Arial" w:cs="Arial"/>
        </w:rPr>
        <w:t>Tato smlouva je uzavírána</w:t>
      </w:r>
      <w:r>
        <w:rPr>
          <w:rFonts w:ascii="Arial" w:hAnsi="Arial" w:cs="Arial"/>
        </w:rPr>
        <w:t xml:space="preserve"> smluvním stranami </w:t>
      </w:r>
      <w:r w:rsidRPr="009E07CA">
        <w:rPr>
          <w:rFonts w:ascii="Arial" w:hAnsi="Arial" w:cs="Arial"/>
        </w:rPr>
        <w:t xml:space="preserve">na základě výsledku zadávacího řízení </w:t>
      </w:r>
      <w:r>
        <w:rPr>
          <w:rFonts w:ascii="Arial" w:hAnsi="Arial" w:cs="Arial"/>
        </w:rPr>
        <w:t xml:space="preserve">veřejné zakázky na stavební práce s názvem: </w:t>
      </w:r>
      <w:r w:rsidR="00BB29CB" w:rsidRPr="00B745A9">
        <w:rPr>
          <w:rFonts w:ascii="Arial" w:hAnsi="Arial" w:cs="Arial"/>
          <w:b/>
          <w:bCs/>
        </w:rPr>
        <w:t>Snížení energetické náročnosti školní kuchyně SPŠ, SOŠ a SOU, Hradec Králové</w:t>
      </w:r>
      <w:r w:rsidRPr="004C4293">
        <w:rPr>
          <w:rFonts w:ascii="Arial" w:hAnsi="Arial" w:cs="Arial"/>
          <w:b/>
          <w:bCs/>
        </w:rPr>
        <w:t xml:space="preserve"> – </w:t>
      </w:r>
      <w:r>
        <w:rPr>
          <w:rFonts w:ascii="Arial" w:hAnsi="Arial" w:cs="Arial"/>
          <w:b/>
          <w:bCs/>
        </w:rPr>
        <w:t>gastrotechnologie</w:t>
      </w:r>
      <w:r w:rsidRPr="004C4293">
        <w:rPr>
          <w:rFonts w:ascii="Arial" w:hAnsi="Arial" w:cs="Arial"/>
        </w:rPr>
        <w:t xml:space="preserve">. </w:t>
      </w:r>
      <w:r w:rsidRPr="00726097">
        <w:rPr>
          <w:rFonts w:ascii="Arial" w:hAnsi="Arial" w:cs="Arial"/>
        </w:rPr>
        <w:t>Veřejná zakázk</w:t>
      </w:r>
      <w:r>
        <w:rPr>
          <w:rFonts w:ascii="Arial" w:hAnsi="Arial" w:cs="Arial"/>
        </w:rPr>
        <w:t xml:space="preserve">a byla oznámena ve Věstníku veřejných zakázek pod evidenčním číslem </w:t>
      </w:r>
      <w:r w:rsidRPr="004C4293">
        <w:rPr>
          <w:rFonts w:ascii="Arial" w:hAnsi="Arial" w:cs="Arial"/>
          <w:highlight w:val="yellow"/>
        </w:rPr>
        <w:t>[bude doplněno před uzavřením smlouvy]</w:t>
      </w:r>
      <w:r w:rsidRPr="002E00FE">
        <w:rPr>
          <w:rFonts w:ascii="Arial" w:hAnsi="Arial" w:cs="Arial"/>
        </w:rPr>
        <w:t xml:space="preserve"> </w:t>
      </w:r>
      <w:r w:rsidRPr="00726097">
        <w:rPr>
          <w:rFonts w:ascii="Arial" w:hAnsi="Arial" w:cs="Arial"/>
        </w:rPr>
        <w:t>(</w:t>
      </w:r>
      <w:r>
        <w:rPr>
          <w:rFonts w:ascii="Arial" w:hAnsi="Arial" w:cs="Arial"/>
        </w:rPr>
        <w:t>dále též jako „veřejná zakázka“ nebo „zakázka“).</w:t>
      </w:r>
    </w:p>
    <w:bookmarkEnd w:id="0"/>
    <w:p w14:paraId="388A5391" w14:textId="12A7F823" w:rsidR="00182740" w:rsidRPr="00182740" w:rsidRDefault="00182740" w:rsidP="005F68F2">
      <w:pPr>
        <w:pStyle w:val="Zkladntext"/>
        <w:keepLines/>
        <w:widowControl w:val="0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182740">
        <w:rPr>
          <w:rFonts w:ascii="Arial" w:hAnsi="Arial" w:cs="Arial"/>
          <w:color w:val="000000"/>
        </w:rPr>
        <w:t xml:space="preserve">Předmět této smlouvy je součástí dále </w:t>
      </w:r>
      <w:r w:rsidR="00791EF0">
        <w:rPr>
          <w:rFonts w:ascii="Arial" w:hAnsi="Arial" w:cs="Arial"/>
          <w:color w:val="000000"/>
        </w:rPr>
        <w:t>specifikovaného projektu</w:t>
      </w:r>
      <w:r w:rsidRPr="00182740">
        <w:rPr>
          <w:rFonts w:ascii="Arial" w:hAnsi="Arial" w:cs="Arial"/>
          <w:color w:val="000000"/>
        </w:rPr>
        <w:t xml:space="preserve"> (dále souhrnně jako „projekt):</w:t>
      </w:r>
    </w:p>
    <w:tbl>
      <w:tblPr>
        <w:tblStyle w:val="Mkatabulky"/>
        <w:tblW w:w="0" w:type="auto"/>
        <w:tblInd w:w="704" w:type="dxa"/>
        <w:tblLayout w:type="fixed"/>
        <w:tblLook w:val="04A0" w:firstRow="1" w:lastRow="0" w:firstColumn="1" w:lastColumn="0" w:noHBand="0" w:noVBand="1"/>
      </w:tblPr>
      <w:tblGrid>
        <w:gridCol w:w="2268"/>
        <w:gridCol w:w="6088"/>
      </w:tblGrid>
      <w:tr w:rsidR="00182740" w:rsidRPr="009E07CA" w14:paraId="6DB9B366" w14:textId="77777777" w:rsidTr="00517BB4">
        <w:tc>
          <w:tcPr>
            <w:tcW w:w="2268" w:type="dxa"/>
            <w:shd w:val="clear" w:color="auto" w:fill="F2F2F2" w:themeFill="background1" w:themeFillShade="F2"/>
          </w:tcPr>
          <w:p w14:paraId="2DB4B200" w14:textId="77777777" w:rsidR="00182740" w:rsidRPr="009E07CA" w:rsidRDefault="00182740" w:rsidP="008305ED">
            <w:pPr>
              <w:pStyle w:val="Zkladntext"/>
              <w:widowControl w:val="0"/>
              <w:spacing w:before="120"/>
            </w:pPr>
            <w:r w:rsidRPr="009E07CA">
              <w:t>Dotační program</w:t>
            </w:r>
          </w:p>
        </w:tc>
        <w:tc>
          <w:tcPr>
            <w:tcW w:w="6088" w:type="dxa"/>
          </w:tcPr>
          <w:p w14:paraId="081D790E" w14:textId="61B46E0B" w:rsidR="00182740" w:rsidRPr="009E07CA" w:rsidRDefault="000F73BD" w:rsidP="008305ED">
            <w:pPr>
              <w:pStyle w:val="Zkladntext"/>
              <w:widowControl w:val="0"/>
              <w:spacing w:before="120"/>
              <w:jc w:val="both"/>
            </w:pPr>
            <w:r>
              <w:t>Operační program Životní prostředí</w:t>
            </w:r>
          </w:p>
        </w:tc>
      </w:tr>
      <w:tr w:rsidR="00182740" w:rsidRPr="009E07CA" w14:paraId="7108A9AC" w14:textId="77777777" w:rsidTr="00517BB4">
        <w:tc>
          <w:tcPr>
            <w:tcW w:w="8356" w:type="dxa"/>
            <w:gridSpan w:val="2"/>
            <w:shd w:val="clear" w:color="auto" w:fill="0D0D0D" w:themeFill="text1" w:themeFillTint="F2"/>
          </w:tcPr>
          <w:p w14:paraId="08243B6E" w14:textId="77777777" w:rsidR="00182740" w:rsidRDefault="00182740" w:rsidP="008305ED">
            <w:pPr>
              <w:pStyle w:val="Zkladntext"/>
              <w:widowControl w:val="0"/>
              <w:spacing w:before="120"/>
              <w:jc w:val="both"/>
            </w:pPr>
            <w:r>
              <w:t>Projekt</w:t>
            </w:r>
          </w:p>
        </w:tc>
      </w:tr>
      <w:tr w:rsidR="0091122C" w:rsidRPr="009E07CA" w14:paraId="0C26D248" w14:textId="77777777" w:rsidTr="000836F5">
        <w:tc>
          <w:tcPr>
            <w:tcW w:w="2268" w:type="dxa"/>
            <w:shd w:val="clear" w:color="auto" w:fill="F2F2F2" w:themeFill="background1" w:themeFillShade="F2"/>
          </w:tcPr>
          <w:p w14:paraId="74622CF5" w14:textId="77777777" w:rsidR="0091122C" w:rsidRPr="009E07CA" w:rsidRDefault="0091122C" w:rsidP="0091122C">
            <w:pPr>
              <w:pStyle w:val="Zkladntext"/>
              <w:widowControl w:val="0"/>
              <w:spacing w:before="120"/>
            </w:pPr>
            <w:r w:rsidRPr="009E07CA">
              <w:t>Název projektu</w:t>
            </w:r>
          </w:p>
        </w:tc>
        <w:tc>
          <w:tcPr>
            <w:tcW w:w="6088" w:type="dxa"/>
            <w:vAlign w:val="center"/>
          </w:tcPr>
          <w:p w14:paraId="7563AE68" w14:textId="759898C0" w:rsidR="0091122C" w:rsidRPr="0060570F" w:rsidRDefault="0097082C" w:rsidP="0091122C">
            <w:pPr>
              <w:pStyle w:val="Zkladntext"/>
              <w:widowControl w:val="0"/>
              <w:spacing w:before="120"/>
              <w:rPr>
                <w:highlight w:val="cyan"/>
              </w:rPr>
            </w:pPr>
            <w:r w:rsidRPr="00B745A9">
              <w:rPr>
                <w:b/>
                <w:bCs/>
              </w:rPr>
              <w:t xml:space="preserve">Snížení energetické náročnosti školní kuchyně SPŠ, SOŠ </w:t>
            </w:r>
            <w:r>
              <w:rPr>
                <w:b/>
                <w:bCs/>
              </w:rPr>
              <w:br/>
            </w:r>
            <w:r w:rsidRPr="00B745A9">
              <w:rPr>
                <w:b/>
                <w:bCs/>
              </w:rPr>
              <w:t>a SOU, Hradec Králové</w:t>
            </w:r>
          </w:p>
        </w:tc>
      </w:tr>
      <w:tr w:rsidR="0091122C" w:rsidRPr="009E07CA" w14:paraId="5650D272" w14:textId="77777777" w:rsidTr="000836F5">
        <w:tc>
          <w:tcPr>
            <w:tcW w:w="2268" w:type="dxa"/>
            <w:shd w:val="clear" w:color="auto" w:fill="F2F2F2" w:themeFill="background1" w:themeFillShade="F2"/>
          </w:tcPr>
          <w:p w14:paraId="485DC96E" w14:textId="030339F0" w:rsidR="0091122C" w:rsidRPr="009E07CA" w:rsidRDefault="00FF07B3" w:rsidP="0091122C">
            <w:pPr>
              <w:pStyle w:val="Zkladntext"/>
              <w:widowControl w:val="0"/>
              <w:spacing w:before="120"/>
            </w:pPr>
            <w:r>
              <w:t>Reg. číslo</w:t>
            </w:r>
          </w:p>
        </w:tc>
        <w:tc>
          <w:tcPr>
            <w:tcW w:w="6088" w:type="dxa"/>
            <w:vAlign w:val="center"/>
          </w:tcPr>
          <w:p w14:paraId="0A31AC49" w14:textId="77777777" w:rsidR="006F381F" w:rsidRPr="006F381F" w:rsidRDefault="006F381F" w:rsidP="006F381F">
            <w:pPr>
              <w:pStyle w:val="Zkladntext"/>
              <w:widowControl w:val="0"/>
              <w:spacing w:before="120"/>
            </w:pPr>
            <w:r w:rsidRPr="006F381F">
              <w:t>CZ.05.01.01/02/22_009/0002127</w:t>
            </w:r>
          </w:p>
          <w:p w14:paraId="5105606B" w14:textId="214FB724" w:rsidR="0091122C" w:rsidRPr="00BB0753" w:rsidRDefault="0091122C" w:rsidP="0091122C">
            <w:pPr>
              <w:pStyle w:val="Zkladntext"/>
              <w:widowControl w:val="0"/>
              <w:spacing w:before="120"/>
            </w:pPr>
          </w:p>
        </w:tc>
      </w:tr>
    </w:tbl>
    <w:p w14:paraId="2DDE33DC" w14:textId="77777777" w:rsidR="007A55E1" w:rsidRDefault="007A55E1" w:rsidP="008305ED">
      <w:pPr>
        <w:pStyle w:val="Zkladntext"/>
        <w:widowControl w:val="0"/>
        <w:spacing w:before="240" w:after="240" w:line="300" w:lineRule="atLeast"/>
        <w:ind w:left="567"/>
        <w:jc w:val="both"/>
        <w:rPr>
          <w:rFonts w:ascii="Arial" w:hAnsi="Arial" w:cs="Arial"/>
          <w:b/>
        </w:rPr>
      </w:pPr>
    </w:p>
    <w:p w14:paraId="75A636A1" w14:textId="13C5FF42" w:rsidR="00182740" w:rsidRPr="009E07CA" w:rsidRDefault="00182740" w:rsidP="008305ED">
      <w:pPr>
        <w:pStyle w:val="Zkladntext"/>
        <w:widowControl w:val="0"/>
        <w:spacing w:before="240" w:after="240" w:line="300" w:lineRule="atLeast"/>
        <w:ind w:left="567"/>
        <w:jc w:val="both"/>
        <w:rPr>
          <w:rFonts w:ascii="Arial" w:hAnsi="Arial" w:cs="Arial"/>
          <w:b/>
        </w:rPr>
      </w:pPr>
      <w:r w:rsidRPr="009E07CA">
        <w:rPr>
          <w:rFonts w:ascii="Arial" w:hAnsi="Arial" w:cs="Arial"/>
          <w:b/>
        </w:rPr>
        <w:lastRenderedPageBreak/>
        <w:t>Odkládací podmínka účinnosti smlouvy</w:t>
      </w:r>
    </w:p>
    <w:p w14:paraId="048AA8D1" w14:textId="77777777" w:rsidR="00182740" w:rsidRPr="00182740" w:rsidRDefault="00182740" w:rsidP="005F68F2">
      <w:pPr>
        <w:pStyle w:val="Zkladntext"/>
        <w:keepLines/>
        <w:widowControl w:val="0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182740">
        <w:rPr>
          <w:rFonts w:ascii="Arial" w:hAnsi="Arial" w:cs="Arial"/>
          <w:color w:val="000000"/>
        </w:rPr>
        <w:t>Tato smlouva nenabyde účinnosti dříve, než kumulativně:</w:t>
      </w:r>
    </w:p>
    <w:p w14:paraId="484E0AA5" w14:textId="77777777" w:rsidR="00182740" w:rsidRDefault="00182740" w:rsidP="005F68F2">
      <w:pPr>
        <w:pStyle w:val="Zkladntext"/>
        <w:widowControl w:val="0"/>
        <w:numPr>
          <w:ilvl w:val="0"/>
          <w:numId w:val="21"/>
        </w:numPr>
        <w:spacing w:before="120" w:line="300" w:lineRule="atLeast"/>
        <w:ind w:left="924" w:hanging="357"/>
        <w:jc w:val="both"/>
        <w:rPr>
          <w:rFonts w:ascii="Arial" w:hAnsi="Arial" w:cs="Arial"/>
        </w:rPr>
      </w:pPr>
      <w:r w:rsidRPr="009E07CA">
        <w:rPr>
          <w:rFonts w:ascii="Arial" w:hAnsi="Arial" w:cs="Arial"/>
        </w:rPr>
        <w:t>dojde k uveřejnění této smlouvy v registru smluv dle zákona č.340/2015 Sb., o zvláštních podmínkách účinnosti některých smluv, uveřejňování těchto smluv a o registru smluv, ve znění pozdějších předpisů (dále také jako „zákon o registru smluv“) a zároveň</w:t>
      </w:r>
    </w:p>
    <w:p w14:paraId="034A9ACB" w14:textId="77777777" w:rsidR="007A55E1" w:rsidRPr="009E07CA" w:rsidRDefault="007A55E1" w:rsidP="007A55E1">
      <w:pPr>
        <w:pStyle w:val="Zkladntext"/>
        <w:widowControl w:val="0"/>
        <w:numPr>
          <w:ilvl w:val="0"/>
          <w:numId w:val="21"/>
        </w:numPr>
        <w:spacing w:before="120" w:line="300" w:lineRule="atLeast"/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z</w:t>
      </w:r>
      <w:r w:rsidRPr="00594071">
        <w:rPr>
          <w:rFonts w:ascii="Arial" w:hAnsi="Arial" w:cs="Arial"/>
          <w:color w:val="000000"/>
        </w:rPr>
        <w:t xml:space="preserve">ávazným schválením poskytnutí finančních prostředků na krytí celkové ceny </w:t>
      </w:r>
      <w:r>
        <w:rPr>
          <w:rFonts w:ascii="Arial" w:hAnsi="Arial" w:cs="Arial"/>
          <w:color w:val="000000"/>
        </w:rPr>
        <w:t>předmětu plnění</w:t>
      </w:r>
      <w:r w:rsidRPr="00594071">
        <w:rPr>
          <w:rFonts w:ascii="Arial" w:hAnsi="Arial" w:cs="Arial"/>
          <w:color w:val="000000"/>
        </w:rPr>
        <w:t xml:space="preserve">, která není kryta z rozpočtu </w:t>
      </w:r>
      <w:r>
        <w:rPr>
          <w:rFonts w:ascii="Arial" w:hAnsi="Arial" w:cs="Arial"/>
          <w:color w:val="000000"/>
        </w:rPr>
        <w:t>kupujícího a zároveň</w:t>
      </w:r>
    </w:p>
    <w:p w14:paraId="4D8D7AEA" w14:textId="5C4AA863" w:rsidR="0039783F" w:rsidRDefault="00182740" w:rsidP="005F68F2">
      <w:pPr>
        <w:pStyle w:val="Zkladntext"/>
        <w:widowControl w:val="0"/>
        <w:numPr>
          <w:ilvl w:val="0"/>
          <w:numId w:val="21"/>
        </w:numPr>
        <w:spacing w:before="120" w:line="300" w:lineRule="atLeast"/>
        <w:ind w:left="924" w:hanging="357"/>
        <w:jc w:val="both"/>
        <w:rPr>
          <w:rFonts w:ascii="Arial" w:hAnsi="Arial" w:cs="Arial"/>
        </w:rPr>
      </w:pPr>
      <w:r w:rsidRPr="009E07CA">
        <w:rPr>
          <w:rFonts w:ascii="Arial" w:hAnsi="Arial" w:cs="Arial"/>
        </w:rPr>
        <w:t xml:space="preserve">bude </w:t>
      </w:r>
      <w:r w:rsidR="00FC00CB">
        <w:rPr>
          <w:rFonts w:ascii="Arial" w:hAnsi="Arial" w:cs="Arial"/>
        </w:rPr>
        <w:t xml:space="preserve">prodávajícímu </w:t>
      </w:r>
      <w:r w:rsidRPr="009E07CA">
        <w:rPr>
          <w:rFonts w:ascii="Arial" w:hAnsi="Arial" w:cs="Arial"/>
        </w:rPr>
        <w:t xml:space="preserve">doručena výzva </w:t>
      </w:r>
      <w:r w:rsidR="00FC00CB">
        <w:rPr>
          <w:rFonts w:ascii="Arial" w:hAnsi="Arial" w:cs="Arial"/>
        </w:rPr>
        <w:t>kupujícím</w:t>
      </w:r>
      <w:r w:rsidRPr="009E07CA">
        <w:rPr>
          <w:rFonts w:ascii="Arial" w:hAnsi="Arial" w:cs="Arial"/>
        </w:rPr>
        <w:t xml:space="preserve"> k zahájení plnění. </w:t>
      </w:r>
    </w:p>
    <w:p w14:paraId="74DEBB23" w14:textId="1E0067A7" w:rsidR="00FC00CB" w:rsidRPr="0039783F" w:rsidRDefault="00FC00CB" w:rsidP="005F68F2">
      <w:pPr>
        <w:pStyle w:val="Zkladntext"/>
        <w:widowControl w:val="0"/>
        <w:numPr>
          <w:ilvl w:val="0"/>
          <w:numId w:val="5"/>
        </w:numPr>
        <w:spacing w:before="120" w:line="300" w:lineRule="atLeast"/>
        <w:jc w:val="both"/>
        <w:rPr>
          <w:rFonts w:ascii="Arial" w:hAnsi="Arial" w:cs="Arial"/>
          <w:color w:val="000000"/>
        </w:rPr>
      </w:pPr>
      <w:r w:rsidRPr="001850A3">
        <w:rPr>
          <w:rFonts w:ascii="Arial" w:hAnsi="Arial" w:cs="Arial"/>
          <w:color w:val="000000"/>
        </w:rPr>
        <w:t>Nenabyde-li tato smlouva účinnosti dle odst. 3</w:t>
      </w:r>
      <w:r w:rsidRPr="00493822">
        <w:rPr>
          <w:rFonts w:ascii="Arial" w:hAnsi="Arial" w:cs="Arial"/>
          <w:color w:val="000000"/>
        </w:rPr>
        <w:t xml:space="preserve"> do </w:t>
      </w:r>
      <w:r w:rsidR="00DC4375">
        <w:rPr>
          <w:rFonts w:ascii="Arial" w:hAnsi="Arial" w:cs="Arial"/>
          <w:color w:val="000000"/>
        </w:rPr>
        <w:t>jednoho roku</w:t>
      </w:r>
      <w:r w:rsidRPr="00493822">
        <w:rPr>
          <w:rFonts w:ascii="Arial" w:hAnsi="Arial" w:cs="Arial"/>
          <w:color w:val="000000"/>
        </w:rPr>
        <w:t xml:space="preserve"> od uzavření smlouvy</w:t>
      </w:r>
      <w:r w:rsidR="0039783F">
        <w:rPr>
          <w:rFonts w:ascii="Arial" w:hAnsi="Arial" w:cs="Arial"/>
          <w:color w:val="000000"/>
        </w:rPr>
        <w:t>,</w:t>
      </w:r>
      <w:r w:rsidRPr="001850A3">
        <w:rPr>
          <w:rFonts w:ascii="Arial" w:hAnsi="Arial" w:cs="Arial"/>
          <w:color w:val="000000"/>
        </w:rPr>
        <w:t xml:space="preserve"> bez dalšího zaniká. Prodávající je oprávněn požadovat po kupujícím informace o</w:t>
      </w:r>
      <w:r w:rsidRPr="00493822">
        <w:rPr>
          <w:rFonts w:ascii="Arial" w:hAnsi="Arial" w:cs="Arial"/>
          <w:color w:val="000000"/>
        </w:rPr>
        <w:t xml:space="preserve"> skutečnostech podmiňujících nabytí účinnosti kdykoliv za trvání smlouvy. Kupující poskytne informace dle věty </w:t>
      </w:r>
      <w:r w:rsidRPr="0039783F">
        <w:rPr>
          <w:rFonts w:ascii="Arial" w:hAnsi="Arial" w:cs="Arial"/>
          <w:color w:val="000000"/>
        </w:rPr>
        <w:t>předchozí bez zbytečného odkladu po doručení písemné žádosti prodávajícího.</w:t>
      </w:r>
    </w:p>
    <w:p w14:paraId="122C5244" w14:textId="027EEF73" w:rsidR="0080710F" w:rsidRPr="008960CD" w:rsidRDefault="00B0377B" w:rsidP="008305ED">
      <w:pPr>
        <w:pStyle w:val="Zkladntext"/>
        <w:keepLines/>
        <w:widowControl w:val="0"/>
        <w:spacing w:line="276" w:lineRule="auto"/>
        <w:ind w:left="3905" w:firstLine="349"/>
        <w:rPr>
          <w:rFonts w:ascii="Arial" w:hAnsi="Arial" w:cs="Arial"/>
          <w:b/>
          <w:color w:val="000000"/>
        </w:rPr>
      </w:pPr>
      <w:r w:rsidRPr="008960CD">
        <w:rPr>
          <w:rFonts w:ascii="Arial" w:hAnsi="Arial" w:cs="Arial"/>
          <w:b/>
          <w:color w:val="000000"/>
        </w:rPr>
        <w:t xml:space="preserve">Článek </w:t>
      </w:r>
      <w:r w:rsidR="00DA75F1" w:rsidRPr="008960CD">
        <w:rPr>
          <w:rFonts w:ascii="Arial" w:hAnsi="Arial" w:cs="Arial"/>
          <w:b/>
          <w:color w:val="000000"/>
        </w:rPr>
        <w:t>2</w:t>
      </w:r>
    </w:p>
    <w:p w14:paraId="122C5245" w14:textId="77777777" w:rsidR="00B0377B" w:rsidRPr="00BF2672" w:rsidRDefault="00B0377B" w:rsidP="008305ED">
      <w:pPr>
        <w:pStyle w:val="Nadpis1"/>
        <w:keepNext w:val="0"/>
        <w:keepLines/>
        <w:widowControl w:val="0"/>
        <w:spacing w:after="240"/>
        <w:rPr>
          <w:rFonts w:cs="Arial"/>
          <w:color w:val="000000"/>
          <w:szCs w:val="20"/>
        </w:rPr>
      </w:pPr>
      <w:r w:rsidRPr="00BF2672">
        <w:rPr>
          <w:rFonts w:cs="Arial"/>
          <w:color w:val="000000"/>
          <w:szCs w:val="20"/>
        </w:rPr>
        <w:t>Zmocněné osoby</w:t>
      </w:r>
    </w:p>
    <w:p w14:paraId="122C5246" w14:textId="58FAD52D" w:rsidR="0080710F" w:rsidRPr="007062F5" w:rsidRDefault="00886DB4" w:rsidP="005F68F2">
      <w:pPr>
        <w:pStyle w:val="Zkladntext"/>
        <w:keepLines/>
        <w:widowControl w:val="0"/>
        <w:numPr>
          <w:ilvl w:val="0"/>
          <w:numId w:val="6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="00B0377B" w:rsidRPr="007062F5">
        <w:rPr>
          <w:rFonts w:ascii="Arial" w:hAnsi="Arial" w:cs="Arial"/>
          <w:color w:val="000000"/>
        </w:rPr>
        <w:t xml:space="preserve"> zmocňuje následující osoby k jednání:</w:t>
      </w:r>
    </w:p>
    <w:p w14:paraId="1B1C9C41" w14:textId="489BB807" w:rsidR="004F7404" w:rsidRDefault="002347CB" w:rsidP="008305ED">
      <w:pPr>
        <w:pStyle w:val="Zkladntext"/>
        <w:keepLines/>
        <w:widowControl w:val="0"/>
        <w:numPr>
          <w:ilvl w:val="0"/>
          <w:numId w:val="1"/>
        </w:numPr>
        <w:spacing w:before="60" w:after="0"/>
        <w:jc w:val="both"/>
        <w:rPr>
          <w:rFonts w:ascii="Arial" w:hAnsi="Arial" w:cs="Arial"/>
          <w:color w:val="000000"/>
        </w:rPr>
      </w:pPr>
      <w:r w:rsidRPr="004F7404">
        <w:rPr>
          <w:rFonts w:ascii="Arial" w:hAnsi="Arial" w:cs="Arial"/>
          <w:color w:val="000000"/>
        </w:rPr>
        <w:t xml:space="preserve">zástupce </w:t>
      </w:r>
      <w:r w:rsidR="00886DB4" w:rsidRPr="004F7404">
        <w:rPr>
          <w:rFonts w:ascii="Arial" w:hAnsi="Arial" w:cs="Arial"/>
          <w:color w:val="000000"/>
        </w:rPr>
        <w:t>kupujícího</w:t>
      </w:r>
      <w:r w:rsidRPr="004F7404">
        <w:rPr>
          <w:rFonts w:ascii="Arial" w:hAnsi="Arial" w:cs="Arial"/>
          <w:color w:val="000000"/>
        </w:rPr>
        <w:t xml:space="preserve"> ve věcech smluvních</w:t>
      </w:r>
      <w:r w:rsidRPr="004F7404">
        <w:rPr>
          <w:rFonts w:ascii="Arial" w:hAnsi="Arial" w:cs="Arial"/>
          <w:color w:val="000000"/>
        </w:rPr>
        <w:tab/>
      </w:r>
      <w:r w:rsidR="0097082C" w:rsidRPr="0097082C">
        <w:rPr>
          <w:rFonts w:ascii="Arial" w:hAnsi="Arial" w:cs="Arial"/>
        </w:rPr>
        <w:t>Mgr. Miroslav Tobyška</w:t>
      </w:r>
      <w:r w:rsidR="00D11613">
        <w:rPr>
          <w:rFonts w:ascii="Arial" w:hAnsi="Arial" w:cs="Arial"/>
        </w:rPr>
        <w:t>, ředitel</w:t>
      </w:r>
      <w:r w:rsidR="00262A20">
        <w:rPr>
          <w:rFonts w:ascii="Arial" w:hAnsi="Arial" w:cs="Arial"/>
        </w:rPr>
        <w:t>;</w:t>
      </w:r>
      <w:r w:rsidR="004F7404" w:rsidRPr="004F7404">
        <w:rPr>
          <w:rFonts w:ascii="Arial" w:hAnsi="Arial" w:cs="Arial"/>
          <w:color w:val="000000"/>
        </w:rPr>
        <w:tab/>
      </w:r>
    </w:p>
    <w:p w14:paraId="6AFDE44A" w14:textId="54F41780" w:rsidR="00F750FF" w:rsidRPr="008720F2" w:rsidRDefault="00B0377B" w:rsidP="008720F2">
      <w:pPr>
        <w:pStyle w:val="Zkladntext"/>
        <w:keepLines/>
        <w:widowControl w:val="0"/>
        <w:numPr>
          <w:ilvl w:val="0"/>
          <w:numId w:val="1"/>
        </w:numPr>
        <w:spacing w:before="60" w:after="0"/>
        <w:jc w:val="both"/>
        <w:rPr>
          <w:rFonts w:ascii="Arial" w:hAnsi="Arial" w:cs="Arial"/>
          <w:color w:val="000000"/>
        </w:rPr>
      </w:pPr>
      <w:r w:rsidRPr="004F7404">
        <w:rPr>
          <w:rFonts w:ascii="Arial" w:hAnsi="Arial" w:cs="Arial"/>
          <w:color w:val="000000"/>
        </w:rPr>
        <w:t xml:space="preserve">zástupce </w:t>
      </w:r>
      <w:r w:rsidR="00886DB4" w:rsidRPr="004F7404">
        <w:rPr>
          <w:rFonts w:ascii="Arial" w:hAnsi="Arial" w:cs="Arial"/>
          <w:color w:val="000000"/>
        </w:rPr>
        <w:t>kupujícího</w:t>
      </w:r>
      <w:r w:rsidRPr="004F7404">
        <w:rPr>
          <w:rFonts w:ascii="Arial" w:hAnsi="Arial" w:cs="Arial"/>
          <w:color w:val="000000"/>
        </w:rPr>
        <w:t xml:space="preserve"> ve věcech technických</w:t>
      </w:r>
      <w:r w:rsidR="002347CB" w:rsidRPr="004F7404">
        <w:rPr>
          <w:rFonts w:ascii="Arial" w:hAnsi="Arial" w:cs="Arial"/>
          <w:color w:val="000000"/>
        </w:rPr>
        <w:tab/>
      </w:r>
      <w:r w:rsidR="008720F2" w:rsidRPr="004C4293">
        <w:rPr>
          <w:rFonts w:ascii="Arial" w:hAnsi="Arial" w:cs="Arial"/>
          <w:highlight w:val="yellow"/>
        </w:rPr>
        <w:t>[bude doplněno před uzavřením smlouvy]</w:t>
      </w:r>
    </w:p>
    <w:p w14:paraId="122C524C" w14:textId="31188F43" w:rsidR="00B0377B" w:rsidRPr="007062F5" w:rsidRDefault="00886DB4" w:rsidP="005F68F2">
      <w:pPr>
        <w:pStyle w:val="Zkladntext"/>
        <w:keepLines/>
        <w:widowControl w:val="0"/>
        <w:numPr>
          <w:ilvl w:val="0"/>
          <w:numId w:val="6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B0377B" w:rsidRPr="00BF2672">
        <w:rPr>
          <w:rFonts w:ascii="Arial" w:hAnsi="Arial" w:cs="Arial"/>
          <w:color w:val="000000"/>
        </w:rPr>
        <w:t xml:space="preserve"> zmocňuj</w:t>
      </w:r>
      <w:r w:rsidR="00B0377B" w:rsidRPr="007062F5">
        <w:rPr>
          <w:rFonts w:ascii="Arial" w:hAnsi="Arial" w:cs="Arial"/>
          <w:color w:val="000000"/>
        </w:rPr>
        <w:t>e následující osoby k jednání:</w:t>
      </w:r>
    </w:p>
    <w:p w14:paraId="122C524D" w14:textId="40FEB197" w:rsidR="00B0377B" w:rsidRPr="007062F5" w:rsidRDefault="00B0377B" w:rsidP="005F68F2">
      <w:pPr>
        <w:pStyle w:val="Zkladntext"/>
        <w:keepLines/>
        <w:widowControl w:val="0"/>
        <w:numPr>
          <w:ilvl w:val="0"/>
          <w:numId w:val="3"/>
        </w:numPr>
        <w:spacing w:before="60" w:after="0"/>
        <w:jc w:val="both"/>
        <w:rPr>
          <w:rFonts w:ascii="Arial" w:hAnsi="Arial" w:cs="Arial"/>
          <w:color w:val="000000"/>
        </w:rPr>
      </w:pPr>
      <w:r w:rsidRPr="004F2D9B">
        <w:rPr>
          <w:rFonts w:ascii="Arial" w:hAnsi="Arial" w:cs="Arial"/>
          <w:color w:val="000000"/>
        </w:rPr>
        <w:t>ve věcech technických:</w:t>
      </w:r>
      <w:r w:rsidR="00D54A0D" w:rsidRPr="00BF2672">
        <w:rPr>
          <w:rFonts w:ascii="Arial" w:hAnsi="Arial" w:cs="Arial"/>
          <w:color w:val="000000"/>
        </w:rPr>
        <w:t xml:space="preserve"> </w:t>
      </w:r>
      <w:r w:rsidR="00823FCB" w:rsidRPr="004C4293">
        <w:rPr>
          <w:rFonts w:ascii="Arial" w:hAnsi="Arial" w:cs="Arial"/>
          <w:highlight w:val="yellow"/>
        </w:rPr>
        <w:t>[bude doplněno před uzavřením smlouvy]</w:t>
      </w:r>
    </w:p>
    <w:p w14:paraId="122C5250" w14:textId="77777777" w:rsidR="00B0377B" w:rsidRDefault="00B0377B" w:rsidP="005F68F2">
      <w:pPr>
        <w:pStyle w:val="Zkladntext"/>
        <w:keepLines/>
        <w:widowControl w:val="0"/>
        <w:numPr>
          <w:ilvl w:val="0"/>
          <w:numId w:val="6"/>
        </w:numPr>
        <w:spacing w:before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1A5D0E">
        <w:rPr>
          <w:rFonts w:ascii="Arial" w:hAnsi="Arial" w:cs="Arial"/>
          <w:color w:val="000000"/>
        </w:rPr>
        <w:t xml:space="preserve">Zmocněné osoby smluvních stran mohou být změněny písemným oznámením doručeným druhé smluvní straně nejpozději do 3 dnů ode dne vzniku této změny. </w:t>
      </w:r>
    </w:p>
    <w:p w14:paraId="3F739036" w14:textId="59EC9364" w:rsidR="00CC2655" w:rsidRPr="001A5D0E" w:rsidRDefault="00762D09" w:rsidP="005F68F2">
      <w:pPr>
        <w:pStyle w:val="Zkladntext"/>
        <w:keepLines/>
        <w:widowControl w:val="0"/>
        <w:numPr>
          <w:ilvl w:val="0"/>
          <w:numId w:val="6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62D09">
        <w:rPr>
          <w:rFonts w:ascii="Arial" w:hAnsi="Arial" w:cs="Arial"/>
          <w:color w:val="000000"/>
        </w:rPr>
        <w:t xml:space="preserve">Je-li zástupce </w:t>
      </w:r>
      <w:r w:rsidR="006730A7">
        <w:rPr>
          <w:rFonts w:ascii="Arial" w:hAnsi="Arial" w:cs="Arial"/>
          <w:color w:val="000000"/>
        </w:rPr>
        <w:t>kupujícího</w:t>
      </w:r>
      <w:r w:rsidRPr="00762D09">
        <w:rPr>
          <w:rFonts w:ascii="Arial" w:hAnsi="Arial" w:cs="Arial"/>
          <w:color w:val="000000"/>
        </w:rPr>
        <w:t xml:space="preserve"> ve věcech smluvních dle článku </w:t>
      </w:r>
      <w:r w:rsidR="0059055E">
        <w:rPr>
          <w:rFonts w:ascii="Arial" w:hAnsi="Arial" w:cs="Arial"/>
          <w:color w:val="000000"/>
        </w:rPr>
        <w:t>2</w:t>
      </w:r>
      <w:r w:rsidRPr="00762D09">
        <w:rPr>
          <w:rFonts w:ascii="Arial" w:hAnsi="Arial" w:cs="Arial"/>
          <w:color w:val="000000"/>
        </w:rPr>
        <w:t xml:space="preserve"> odst. 1 písm. a) osoba odlišná od</w:t>
      </w:r>
      <w:r w:rsidR="006A2303" w:rsidRPr="007062F5">
        <w:rPr>
          <w:rFonts w:ascii="Arial" w:hAnsi="Arial" w:cs="Arial"/>
          <w:color w:val="000000"/>
        </w:rPr>
        <w:t> </w:t>
      </w:r>
      <w:r w:rsidRPr="00762D09">
        <w:rPr>
          <w:rFonts w:ascii="Arial" w:hAnsi="Arial" w:cs="Arial"/>
          <w:color w:val="000000"/>
        </w:rPr>
        <w:t xml:space="preserve">osoby oprávněné jednat za </w:t>
      </w:r>
      <w:r w:rsidR="006730A7">
        <w:rPr>
          <w:rFonts w:ascii="Arial" w:hAnsi="Arial" w:cs="Arial"/>
          <w:color w:val="000000"/>
        </w:rPr>
        <w:t>kupujícího</w:t>
      </w:r>
      <w:r w:rsidRPr="00762D09">
        <w:rPr>
          <w:rFonts w:ascii="Arial" w:hAnsi="Arial" w:cs="Arial"/>
          <w:color w:val="000000"/>
        </w:rPr>
        <w:t xml:space="preserve"> dle právních předpisů, není oprávněn uzavírat dodatky k</w:t>
      </w:r>
      <w:r w:rsidR="006A2303" w:rsidRPr="007062F5">
        <w:rPr>
          <w:rFonts w:ascii="Arial" w:hAnsi="Arial" w:cs="Arial"/>
          <w:color w:val="000000"/>
        </w:rPr>
        <w:t> </w:t>
      </w:r>
      <w:r w:rsidRPr="00762D09">
        <w:rPr>
          <w:rFonts w:ascii="Arial" w:hAnsi="Arial" w:cs="Arial"/>
          <w:color w:val="000000"/>
        </w:rPr>
        <w:t>této smlouvě ani tuto smlouvu ukončit.</w:t>
      </w:r>
    </w:p>
    <w:p w14:paraId="122C5251" w14:textId="32AF859E" w:rsidR="00B0377B" w:rsidRPr="001A5D0E" w:rsidRDefault="00B0377B" w:rsidP="008305ED">
      <w:pPr>
        <w:keepLines/>
        <w:widowControl w:val="0"/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1A5D0E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DA75F1">
        <w:rPr>
          <w:rFonts w:ascii="Arial" w:hAnsi="Arial" w:cs="Arial"/>
          <w:b/>
          <w:color w:val="000000"/>
          <w:sz w:val="20"/>
          <w:szCs w:val="20"/>
        </w:rPr>
        <w:t>3</w:t>
      </w:r>
    </w:p>
    <w:p w14:paraId="122C5252" w14:textId="69F4A131" w:rsidR="00B0377B" w:rsidRPr="00BF2672" w:rsidRDefault="006E0A02" w:rsidP="008305ED">
      <w:pPr>
        <w:pStyle w:val="Nadpis1"/>
        <w:keepNext w:val="0"/>
        <w:keepLines/>
        <w:widowControl w:val="0"/>
        <w:spacing w:after="240"/>
        <w:rPr>
          <w:rFonts w:cs="Arial"/>
          <w:b w:val="0"/>
          <w:color w:val="000000"/>
          <w:szCs w:val="20"/>
        </w:rPr>
      </w:pPr>
      <w:r>
        <w:rPr>
          <w:rFonts w:cs="Arial"/>
          <w:color w:val="000000"/>
          <w:szCs w:val="20"/>
        </w:rPr>
        <w:t>Podklady pro uzavření smlouvy</w:t>
      </w:r>
    </w:p>
    <w:p w14:paraId="03ACE506" w14:textId="47FCF675" w:rsidR="006E0A02" w:rsidRDefault="006E0A02" w:rsidP="005F68F2">
      <w:pPr>
        <w:pStyle w:val="Zkladntext"/>
        <w:keepLines/>
        <w:widowControl w:val="0"/>
        <w:numPr>
          <w:ilvl w:val="0"/>
          <w:numId w:val="7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Základním podkladem pro uzavření této smlouvy je nabídka </w:t>
      </w:r>
      <w:r w:rsidR="00886DB4">
        <w:rPr>
          <w:rFonts w:ascii="Arial" w:hAnsi="Arial" w:cs="Arial"/>
          <w:color w:val="000000"/>
        </w:rPr>
        <w:t>prodávajícího</w:t>
      </w:r>
      <w:r>
        <w:rPr>
          <w:rFonts w:ascii="Arial" w:hAnsi="Arial" w:cs="Arial"/>
          <w:color w:val="000000"/>
        </w:rPr>
        <w:t xml:space="preserve"> podaná dne </w:t>
      </w:r>
      <w:r w:rsidRPr="00DA75F1">
        <w:rPr>
          <w:rFonts w:ascii="Arial" w:hAnsi="Arial" w:cs="Arial"/>
          <w:color w:val="000000"/>
          <w:highlight w:val="yellow"/>
        </w:rPr>
        <w:t>………</w:t>
      </w:r>
      <w:r>
        <w:rPr>
          <w:rFonts w:ascii="Arial" w:hAnsi="Arial" w:cs="Arial"/>
          <w:color w:val="000000"/>
        </w:rPr>
        <w:t xml:space="preserve"> v rámci </w:t>
      </w:r>
      <w:r w:rsidR="00791EF0">
        <w:rPr>
          <w:rFonts w:ascii="Arial" w:hAnsi="Arial" w:cs="Arial"/>
          <w:color w:val="000000"/>
        </w:rPr>
        <w:t>výběrového</w:t>
      </w:r>
      <w:r w:rsidR="00261C40">
        <w:rPr>
          <w:rFonts w:ascii="Arial" w:hAnsi="Arial" w:cs="Arial"/>
          <w:color w:val="000000"/>
        </w:rPr>
        <w:t xml:space="preserve"> řízení </w:t>
      </w:r>
      <w:r>
        <w:rPr>
          <w:rFonts w:ascii="Arial" w:hAnsi="Arial" w:cs="Arial"/>
          <w:color w:val="000000"/>
        </w:rPr>
        <w:t>veřejné zakázky.</w:t>
      </w:r>
    </w:p>
    <w:p w14:paraId="122C525D" w14:textId="290904E5" w:rsidR="000610E8" w:rsidRPr="00CE306A" w:rsidRDefault="00B0377B" w:rsidP="007A55E1">
      <w:pPr>
        <w:pStyle w:val="Zkladntext"/>
        <w:keepLines/>
        <w:widowControl w:val="0"/>
        <w:spacing w:before="120" w:after="240" w:line="276" w:lineRule="auto"/>
        <w:ind w:left="357"/>
        <w:jc w:val="both"/>
        <w:rPr>
          <w:rFonts w:ascii="Arial" w:hAnsi="Arial" w:cs="Arial"/>
          <w:color w:val="000000"/>
        </w:rPr>
      </w:pPr>
      <w:r w:rsidRPr="00CE306A">
        <w:rPr>
          <w:rFonts w:ascii="Arial" w:hAnsi="Arial" w:cs="Arial"/>
          <w:color w:val="000000"/>
        </w:rPr>
        <w:t xml:space="preserve">Předmět </w:t>
      </w:r>
      <w:r w:rsidR="004C2750">
        <w:rPr>
          <w:rFonts w:ascii="Arial" w:hAnsi="Arial" w:cs="Arial"/>
          <w:color w:val="000000"/>
        </w:rPr>
        <w:t>smlouvy</w:t>
      </w:r>
      <w:r w:rsidR="004C2750" w:rsidRPr="00CE306A">
        <w:rPr>
          <w:rFonts w:ascii="Arial" w:hAnsi="Arial" w:cs="Arial"/>
          <w:color w:val="000000"/>
        </w:rPr>
        <w:t xml:space="preserve"> </w:t>
      </w:r>
      <w:r w:rsidRPr="00CE306A">
        <w:rPr>
          <w:rFonts w:ascii="Arial" w:hAnsi="Arial" w:cs="Arial"/>
          <w:color w:val="000000"/>
        </w:rPr>
        <w:t>je vymezen následující dokumentací, která tvoří přílohy této smlouvy:</w:t>
      </w:r>
    </w:p>
    <w:p w14:paraId="07B7EB1E" w14:textId="46025597" w:rsidR="00261C40" w:rsidRPr="001850A3" w:rsidRDefault="00261C40" w:rsidP="008305ED">
      <w:pPr>
        <w:pStyle w:val="Zkladntext"/>
        <w:keepLines/>
        <w:widowControl w:val="0"/>
        <w:numPr>
          <w:ilvl w:val="0"/>
          <w:numId w:val="2"/>
        </w:numPr>
        <w:spacing w:before="60"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Příloha č. 1</w:t>
      </w:r>
      <w:r>
        <w:rPr>
          <w:rFonts w:ascii="Arial" w:hAnsi="Arial" w:cs="Arial"/>
          <w:color w:val="000000"/>
        </w:rPr>
        <w:tab/>
      </w:r>
      <w:r w:rsidR="00886DB4">
        <w:rPr>
          <w:rFonts w:ascii="Arial" w:hAnsi="Arial" w:cs="Arial"/>
          <w:color w:val="000000"/>
        </w:rPr>
        <w:t>Technická specifikace včetně výkazu výměr (položkový rozpočet)</w:t>
      </w:r>
      <w:r w:rsidR="00360DA1">
        <w:rPr>
          <w:rFonts w:ascii="Arial" w:hAnsi="Arial" w:cs="Arial"/>
          <w:color w:val="000000"/>
        </w:rPr>
        <w:t xml:space="preserve"> </w:t>
      </w:r>
      <w:r w:rsidR="00E86822">
        <w:rPr>
          <w:rFonts w:ascii="Arial" w:hAnsi="Arial" w:cs="Arial"/>
          <w:color w:val="000000"/>
        </w:rPr>
        <w:t xml:space="preserve">ve vztahu </w:t>
      </w:r>
      <w:r w:rsidR="00E86822" w:rsidRPr="001850A3">
        <w:rPr>
          <w:rFonts w:ascii="Arial" w:hAnsi="Arial" w:cs="Arial"/>
          <w:color w:val="000000"/>
        </w:rPr>
        <w:t>k předmětu smlouvy</w:t>
      </w:r>
      <w:r w:rsidR="00C46E94">
        <w:rPr>
          <w:rFonts w:ascii="Arial" w:hAnsi="Arial" w:cs="Arial"/>
          <w:color w:val="000000"/>
        </w:rPr>
        <w:t>;</w:t>
      </w:r>
    </w:p>
    <w:p w14:paraId="1FE34EBA" w14:textId="340F6439" w:rsidR="00261C40" w:rsidRPr="00E738B1" w:rsidRDefault="00261C40" w:rsidP="008305ED">
      <w:pPr>
        <w:pStyle w:val="Zkladntext"/>
        <w:keepLines/>
        <w:widowControl w:val="0"/>
        <w:numPr>
          <w:ilvl w:val="0"/>
          <w:numId w:val="2"/>
        </w:numPr>
        <w:tabs>
          <w:tab w:val="clear" w:pos="720"/>
        </w:tabs>
        <w:spacing w:before="60" w:after="60"/>
        <w:ind w:left="714" w:hanging="357"/>
        <w:jc w:val="both"/>
        <w:rPr>
          <w:rFonts w:ascii="Arial" w:hAnsi="Arial" w:cs="Arial"/>
          <w:color w:val="000000"/>
          <w:highlight w:val="yellow"/>
        </w:rPr>
      </w:pPr>
      <w:r w:rsidRPr="00493822">
        <w:rPr>
          <w:rFonts w:ascii="Arial" w:hAnsi="Arial" w:cs="Arial"/>
          <w:color w:val="000000"/>
        </w:rPr>
        <w:t xml:space="preserve">Příloha č. </w:t>
      </w:r>
      <w:r w:rsidR="00886DB4" w:rsidRPr="00493822"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ab/>
        <w:t xml:space="preserve">Vybraná vysvětlení zadávací dokumentace </w:t>
      </w:r>
      <w:r w:rsidRPr="00E738B1">
        <w:rPr>
          <w:rFonts w:ascii="Arial" w:hAnsi="Arial" w:cs="Arial"/>
          <w:color w:val="000000"/>
          <w:highlight w:val="yellow"/>
        </w:rPr>
        <w:t xml:space="preserve">(bude doplněno </w:t>
      </w:r>
      <w:r w:rsidR="00886DB4" w:rsidRPr="00E738B1">
        <w:rPr>
          <w:rFonts w:ascii="Arial" w:hAnsi="Arial" w:cs="Arial"/>
          <w:color w:val="000000"/>
          <w:highlight w:val="yellow"/>
        </w:rPr>
        <w:t>kupující</w:t>
      </w:r>
      <w:r w:rsidRPr="00E738B1">
        <w:rPr>
          <w:rFonts w:ascii="Arial" w:hAnsi="Arial" w:cs="Arial"/>
          <w:color w:val="000000"/>
          <w:highlight w:val="yellow"/>
        </w:rPr>
        <w:t xml:space="preserve">m </w:t>
      </w:r>
    </w:p>
    <w:p w14:paraId="75641C32" w14:textId="5F5E2D2A" w:rsidR="00261C40" w:rsidRDefault="00261C40" w:rsidP="008305ED">
      <w:pPr>
        <w:pStyle w:val="Zkladntext"/>
        <w:keepLines/>
        <w:widowControl w:val="0"/>
        <w:spacing w:before="60" w:after="60"/>
        <w:ind w:left="2132"/>
        <w:jc w:val="both"/>
        <w:rPr>
          <w:rFonts w:ascii="Arial" w:hAnsi="Arial" w:cs="Arial"/>
          <w:color w:val="000000"/>
        </w:rPr>
      </w:pPr>
      <w:r w:rsidRPr="00E738B1">
        <w:rPr>
          <w:rFonts w:ascii="Arial" w:hAnsi="Arial" w:cs="Arial"/>
          <w:color w:val="000000"/>
          <w:highlight w:val="yellow"/>
        </w:rPr>
        <w:t>před podpisem</w:t>
      </w:r>
      <w:r w:rsidR="001A5473" w:rsidRPr="00E738B1">
        <w:rPr>
          <w:rFonts w:ascii="Arial" w:hAnsi="Arial" w:cs="Arial"/>
          <w:color w:val="000000"/>
          <w:highlight w:val="yellow"/>
        </w:rPr>
        <w:t xml:space="preserve"> </w:t>
      </w:r>
      <w:r w:rsidRPr="00E738B1">
        <w:rPr>
          <w:rFonts w:ascii="Arial" w:hAnsi="Arial" w:cs="Arial"/>
          <w:color w:val="000000"/>
          <w:highlight w:val="yellow"/>
        </w:rPr>
        <w:t>smlouvy</w:t>
      </w:r>
      <w:r w:rsidR="0038136A" w:rsidRPr="00E738B1">
        <w:rPr>
          <w:rFonts w:ascii="Arial" w:hAnsi="Arial" w:cs="Arial"/>
          <w:color w:val="000000"/>
          <w:highlight w:val="yellow"/>
        </w:rPr>
        <w:t>, je-li to relevantní</w:t>
      </w:r>
      <w:r w:rsidRPr="00E738B1">
        <w:rPr>
          <w:rFonts w:ascii="Arial" w:hAnsi="Arial" w:cs="Arial"/>
          <w:color w:val="000000"/>
          <w:highlight w:val="yellow"/>
        </w:rPr>
        <w:t>)</w:t>
      </w:r>
      <w:r w:rsidR="00C46E94" w:rsidRPr="00E738B1">
        <w:rPr>
          <w:rFonts w:ascii="Arial" w:hAnsi="Arial" w:cs="Arial"/>
          <w:color w:val="000000"/>
          <w:highlight w:val="yellow"/>
        </w:rPr>
        <w:t>;</w:t>
      </w:r>
    </w:p>
    <w:p w14:paraId="02F62911" w14:textId="3AB57172" w:rsidR="00C213B7" w:rsidRDefault="00C213B7" w:rsidP="005F68F2">
      <w:pPr>
        <w:pStyle w:val="Zkladntext"/>
        <w:keepLines/>
        <w:widowControl w:val="0"/>
        <w:numPr>
          <w:ilvl w:val="0"/>
          <w:numId w:val="21"/>
        </w:numPr>
        <w:spacing w:before="60" w:after="60"/>
        <w:ind w:left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Příloha č. 3</w:t>
      </w:r>
      <w:r>
        <w:rPr>
          <w:rFonts w:ascii="Arial" w:hAnsi="Arial" w:cs="Arial"/>
          <w:color w:val="000000"/>
        </w:rPr>
        <w:tab/>
        <w:t>Seznam poddodavatelů</w:t>
      </w:r>
      <w:r w:rsidR="00C46E94">
        <w:rPr>
          <w:rFonts w:ascii="Arial" w:hAnsi="Arial" w:cs="Arial"/>
          <w:color w:val="000000"/>
        </w:rPr>
        <w:t>;</w:t>
      </w:r>
    </w:p>
    <w:p w14:paraId="7E18D7CE" w14:textId="5DCDF62F" w:rsidR="00F750FF" w:rsidRPr="00F750FF" w:rsidRDefault="00F750FF" w:rsidP="005F68F2">
      <w:pPr>
        <w:pStyle w:val="Zkladntext"/>
        <w:keepLines/>
        <w:widowControl w:val="0"/>
        <w:numPr>
          <w:ilvl w:val="0"/>
          <w:numId w:val="21"/>
        </w:numPr>
        <w:spacing w:before="60" w:after="60"/>
        <w:ind w:left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Příloha č. 4</w:t>
      </w:r>
      <w:r>
        <w:rPr>
          <w:rFonts w:ascii="Arial" w:hAnsi="Arial" w:cs="Arial"/>
          <w:color w:val="000000"/>
        </w:rPr>
        <w:tab/>
      </w:r>
      <w:r w:rsidRPr="00F750FF">
        <w:rPr>
          <w:rFonts w:ascii="Arial" w:hAnsi="Arial" w:cs="Arial"/>
          <w:color w:val="000000"/>
        </w:rPr>
        <w:t xml:space="preserve">Reklamační protokol </w:t>
      </w:r>
      <w:r w:rsidR="00C46E94">
        <w:rPr>
          <w:rFonts w:ascii="Arial" w:hAnsi="Arial" w:cs="Arial"/>
          <w:color w:val="000000"/>
        </w:rPr>
        <w:t>–</w:t>
      </w:r>
      <w:r w:rsidRPr="00F750FF">
        <w:rPr>
          <w:rFonts w:ascii="Arial" w:hAnsi="Arial" w:cs="Arial"/>
          <w:color w:val="000000"/>
        </w:rPr>
        <w:t xml:space="preserve"> vzor</w:t>
      </w:r>
      <w:r w:rsidR="00C46E94">
        <w:rPr>
          <w:rFonts w:ascii="Arial" w:hAnsi="Arial" w:cs="Arial"/>
          <w:color w:val="000000"/>
        </w:rPr>
        <w:t>;</w:t>
      </w:r>
    </w:p>
    <w:p w14:paraId="6B37C67F" w14:textId="416A45C3" w:rsidR="00F750FF" w:rsidRDefault="00F750FF" w:rsidP="005F68F2">
      <w:pPr>
        <w:pStyle w:val="Zkladntext"/>
        <w:keepLines/>
        <w:widowControl w:val="0"/>
        <w:numPr>
          <w:ilvl w:val="0"/>
          <w:numId w:val="21"/>
        </w:numPr>
        <w:spacing w:before="60" w:after="60"/>
        <w:ind w:left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Příloha č. 5</w:t>
      </w:r>
      <w:r>
        <w:rPr>
          <w:rFonts w:ascii="Arial" w:hAnsi="Arial" w:cs="Arial"/>
          <w:color w:val="000000"/>
        </w:rPr>
        <w:tab/>
      </w:r>
      <w:r w:rsidRPr="00F750FF">
        <w:rPr>
          <w:rFonts w:ascii="Arial" w:hAnsi="Arial" w:cs="Arial"/>
          <w:color w:val="000000"/>
        </w:rPr>
        <w:t xml:space="preserve">Změnový list </w:t>
      </w:r>
      <w:r w:rsidR="00C46E94">
        <w:rPr>
          <w:rFonts w:ascii="Arial" w:hAnsi="Arial" w:cs="Arial"/>
          <w:color w:val="000000"/>
        </w:rPr>
        <w:t>–</w:t>
      </w:r>
      <w:r w:rsidRPr="00F750FF">
        <w:rPr>
          <w:rFonts w:ascii="Arial" w:hAnsi="Arial" w:cs="Arial"/>
          <w:color w:val="000000"/>
        </w:rPr>
        <w:t xml:space="preserve"> vzor</w:t>
      </w:r>
      <w:r w:rsidR="00C46E94">
        <w:rPr>
          <w:rFonts w:ascii="Arial" w:hAnsi="Arial" w:cs="Arial"/>
          <w:color w:val="000000"/>
        </w:rPr>
        <w:t>.</w:t>
      </w:r>
    </w:p>
    <w:p w14:paraId="4A674C90" w14:textId="77777777" w:rsidR="007A55E1" w:rsidRPr="007A55E1" w:rsidRDefault="007A55E1" w:rsidP="007A55E1">
      <w:pPr>
        <w:pStyle w:val="Zkladntext"/>
        <w:keepLines/>
        <w:widowControl w:val="0"/>
        <w:spacing w:before="60" w:after="60"/>
        <w:rPr>
          <w:rFonts w:ascii="Arial" w:hAnsi="Arial" w:cs="Arial"/>
          <w:color w:val="000000"/>
        </w:rPr>
      </w:pPr>
      <w:r w:rsidRPr="007A55E1">
        <w:rPr>
          <w:rFonts w:ascii="Arial" w:hAnsi="Arial" w:cs="Arial"/>
          <w:color w:val="000000"/>
        </w:rPr>
        <w:t>Předmět smlouvy je vymezen také následující dokumentací, která není přílohou této smlouvy a tvoří samostatné dokumenty uložené mimo smlouvu:</w:t>
      </w:r>
    </w:p>
    <w:p w14:paraId="77F10940" w14:textId="5ACB5C5A" w:rsidR="007A55E1" w:rsidRPr="007A55E1" w:rsidRDefault="007A55E1" w:rsidP="007A55E1">
      <w:pPr>
        <w:pStyle w:val="Zkladntext"/>
        <w:keepLines/>
        <w:widowControl w:val="0"/>
        <w:numPr>
          <w:ilvl w:val="0"/>
          <w:numId w:val="21"/>
        </w:numPr>
        <w:spacing w:before="60" w:after="60"/>
        <w:jc w:val="both"/>
        <w:rPr>
          <w:rFonts w:ascii="Arial" w:hAnsi="Arial" w:cs="Arial"/>
          <w:color w:val="000000"/>
        </w:rPr>
      </w:pPr>
      <w:r w:rsidRPr="007A55E1">
        <w:rPr>
          <w:rFonts w:ascii="Arial" w:hAnsi="Arial" w:cs="Arial"/>
          <w:color w:val="000000"/>
        </w:rPr>
        <w:lastRenderedPageBreak/>
        <w:t>Příloha č. 6</w:t>
      </w:r>
      <w:r w:rsidRPr="007A55E1">
        <w:rPr>
          <w:rFonts w:ascii="Arial" w:hAnsi="Arial" w:cs="Arial"/>
          <w:color w:val="000000"/>
        </w:rPr>
        <w:tab/>
        <w:t xml:space="preserve">Projektová dokumentace vyhotovená společností ARAGON ELL, s.r.o., IČO 28820525, se sídlem Heřmanice 126, 509 01 Nová Paka a energetický posudek zpracovaný Ing. Lenkou </w:t>
      </w:r>
      <w:proofErr w:type="spellStart"/>
      <w:r w:rsidRPr="007A55E1">
        <w:rPr>
          <w:rFonts w:ascii="Arial" w:hAnsi="Arial" w:cs="Arial"/>
          <w:color w:val="000000"/>
        </w:rPr>
        <w:t>Bradnovou</w:t>
      </w:r>
      <w:proofErr w:type="spellEnd"/>
      <w:r w:rsidRPr="007A55E1">
        <w:rPr>
          <w:rFonts w:ascii="Arial" w:hAnsi="Arial" w:cs="Arial"/>
          <w:color w:val="000000"/>
        </w:rPr>
        <w:t>, IČO 73641456, se sídlem 503 64, Měník 128.</w:t>
      </w:r>
    </w:p>
    <w:p w14:paraId="122C5266" w14:textId="26374DA5" w:rsidR="0080710F" w:rsidRPr="00844706" w:rsidRDefault="00886DB4" w:rsidP="005F68F2">
      <w:pPr>
        <w:pStyle w:val="Zkladntext"/>
        <w:keepLines/>
        <w:widowControl w:val="0"/>
        <w:numPr>
          <w:ilvl w:val="0"/>
          <w:numId w:val="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B0377B" w:rsidRPr="00844706">
        <w:rPr>
          <w:rFonts w:ascii="Arial" w:hAnsi="Arial" w:cs="Arial"/>
          <w:color w:val="000000"/>
        </w:rPr>
        <w:t xml:space="preserve"> prohl</w:t>
      </w:r>
      <w:r>
        <w:rPr>
          <w:rFonts w:ascii="Arial" w:hAnsi="Arial" w:cs="Arial"/>
          <w:color w:val="000000"/>
        </w:rPr>
        <w:t xml:space="preserve">ašuje, že </w:t>
      </w:r>
      <w:r w:rsidRPr="00886DB4">
        <w:rPr>
          <w:rFonts w:ascii="Arial" w:hAnsi="Arial" w:cs="Arial"/>
          <w:color w:val="000000"/>
        </w:rPr>
        <w:t xml:space="preserve">všechny technické a dodací podmínky byly </w:t>
      </w:r>
      <w:r>
        <w:rPr>
          <w:rFonts w:ascii="Arial" w:hAnsi="Arial" w:cs="Arial"/>
          <w:color w:val="000000"/>
        </w:rPr>
        <w:t xml:space="preserve">před podpisem smlouvy </w:t>
      </w:r>
      <w:r w:rsidRPr="00886DB4">
        <w:rPr>
          <w:rFonts w:ascii="Arial" w:hAnsi="Arial" w:cs="Arial"/>
          <w:color w:val="000000"/>
        </w:rPr>
        <w:t xml:space="preserve">na základě jeho žádosti </w:t>
      </w:r>
      <w:r>
        <w:rPr>
          <w:rFonts w:ascii="Arial" w:hAnsi="Arial" w:cs="Arial"/>
          <w:color w:val="000000"/>
        </w:rPr>
        <w:t xml:space="preserve">o </w:t>
      </w:r>
      <w:r w:rsidRPr="00886DB4">
        <w:rPr>
          <w:rFonts w:ascii="Arial" w:hAnsi="Arial" w:cs="Arial"/>
          <w:color w:val="000000"/>
        </w:rPr>
        <w:t xml:space="preserve">vysvětlení zadávací dokumentace v rámci </w:t>
      </w:r>
      <w:r w:rsidR="00791EF0">
        <w:rPr>
          <w:rFonts w:ascii="Arial" w:hAnsi="Arial" w:cs="Arial"/>
          <w:color w:val="000000"/>
        </w:rPr>
        <w:t>výběrového</w:t>
      </w:r>
      <w:r w:rsidRPr="00886DB4">
        <w:rPr>
          <w:rFonts w:ascii="Arial" w:hAnsi="Arial" w:cs="Arial"/>
          <w:color w:val="000000"/>
        </w:rPr>
        <w:t xml:space="preserve"> řízení, na základě jehož výsledku je uzavřena tato smlouva, zahrnuty </w:t>
      </w:r>
      <w:r w:rsidR="00D17D71">
        <w:rPr>
          <w:rFonts w:ascii="Arial" w:hAnsi="Arial" w:cs="Arial"/>
          <w:color w:val="000000"/>
        </w:rPr>
        <w:t xml:space="preserve">do </w:t>
      </w:r>
      <w:r w:rsidRPr="00886DB4">
        <w:rPr>
          <w:rFonts w:ascii="Arial" w:hAnsi="Arial" w:cs="Arial"/>
          <w:color w:val="000000"/>
        </w:rPr>
        <w:t>jeho nabídky</w:t>
      </w:r>
      <w:r w:rsidR="005E4D65">
        <w:rPr>
          <w:rFonts w:ascii="Arial" w:hAnsi="Arial" w:cs="Arial"/>
          <w:color w:val="000000"/>
        </w:rPr>
        <w:t>.</w:t>
      </w:r>
    </w:p>
    <w:p w14:paraId="269F11FC" w14:textId="57425419" w:rsidR="00261C40" w:rsidRPr="001A5D0E" w:rsidRDefault="00886DB4" w:rsidP="005F68F2">
      <w:pPr>
        <w:pStyle w:val="Zkladntext"/>
        <w:keepLines/>
        <w:widowControl w:val="0"/>
        <w:numPr>
          <w:ilvl w:val="0"/>
          <w:numId w:val="7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261C40">
        <w:rPr>
          <w:rFonts w:ascii="Arial" w:hAnsi="Arial" w:cs="Arial"/>
          <w:color w:val="000000"/>
        </w:rPr>
        <w:t xml:space="preserve"> dále prohlašuje, </w:t>
      </w:r>
      <w:r w:rsidR="00D81877">
        <w:rPr>
          <w:rFonts w:ascii="Arial" w:hAnsi="Arial" w:cs="Arial"/>
          <w:color w:val="000000"/>
        </w:rPr>
        <w:t xml:space="preserve">že </w:t>
      </w:r>
      <w:r w:rsidR="00D81877" w:rsidRPr="007E6D6D">
        <w:rPr>
          <w:rFonts w:ascii="Arial" w:hAnsi="Arial" w:cs="Arial"/>
          <w:color w:val="000000"/>
        </w:rPr>
        <w:t>realizaci dodávek a souvisejících služeb</w:t>
      </w:r>
      <w:r w:rsidR="00261C40" w:rsidRPr="007E6D6D">
        <w:rPr>
          <w:rFonts w:ascii="Arial" w:hAnsi="Arial" w:cs="Arial"/>
          <w:color w:val="000000"/>
        </w:rPr>
        <w:t xml:space="preserve"> dle</w:t>
      </w:r>
      <w:r w:rsidR="00261C40" w:rsidRPr="00844706">
        <w:rPr>
          <w:rFonts w:ascii="Arial" w:hAnsi="Arial" w:cs="Arial"/>
          <w:color w:val="000000"/>
        </w:rPr>
        <w:t xml:space="preserve"> této smlouvy provede v souladu se </w:t>
      </w:r>
      <w:r w:rsidR="00261C40">
        <w:rPr>
          <w:rFonts w:ascii="Arial" w:hAnsi="Arial" w:cs="Arial"/>
          <w:color w:val="000000"/>
        </w:rPr>
        <w:t>zadávací dokumentací veřejné zakázky</w:t>
      </w:r>
      <w:r w:rsidR="00261C40" w:rsidRPr="00844706">
        <w:rPr>
          <w:rFonts w:ascii="Arial" w:hAnsi="Arial" w:cs="Arial"/>
          <w:color w:val="000000"/>
        </w:rPr>
        <w:t xml:space="preserve"> včetně </w:t>
      </w:r>
      <w:r w:rsidR="00261C40">
        <w:rPr>
          <w:rFonts w:ascii="Arial" w:hAnsi="Arial" w:cs="Arial"/>
          <w:color w:val="000000"/>
        </w:rPr>
        <w:t>všech jejích vysvětlení zadavatelem.</w:t>
      </w:r>
    </w:p>
    <w:p w14:paraId="122C526E" w14:textId="5A0D9956" w:rsidR="00B0377B" w:rsidRPr="00CE306A" w:rsidRDefault="00886DB4" w:rsidP="005F68F2">
      <w:pPr>
        <w:pStyle w:val="Zkladntext"/>
        <w:keepLines/>
        <w:widowControl w:val="0"/>
        <w:numPr>
          <w:ilvl w:val="0"/>
          <w:numId w:val="7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357C09" w:rsidRPr="00CE306A">
        <w:rPr>
          <w:rFonts w:ascii="Arial" w:hAnsi="Arial" w:cs="Arial"/>
          <w:color w:val="000000"/>
        </w:rPr>
        <w:t xml:space="preserve"> upozorní </w:t>
      </w:r>
      <w:r>
        <w:rPr>
          <w:rFonts w:ascii="Arial" w:hAnsi="Arial" w:cs="Arial"/>
          <w:color w:val="000000"/>
        </w:rPr>
        <w:t>kupujícího</w:t>
      </w:r>
      <w:r w:rsidR="00357C09" w:rsidRPr="00CE306A">
        <w:rPr>
          <w:rFonts w:ascii="Arial" w:hAnsi="Arial" w:cs="Arial"/>
          <w:color w:val="000000"/>
        </w:rPr>
        <w:t xml:space="preserve"> bez zbytečného odkladu na zjištěné zjevné vady a nedostatky</w:t>
      </w:r>
      <w:r w:rsidR="007E79C1">
        <w:rPr>
          <w:rFonts w:ascii="Arial" w:hAnsi="Arial" w:cs="Arial"/>
          <w:color w:val="000000"/>
        </w:rPr>
        <w:t xml:space="preserve"> podkladů pro uzavření smlouvy</w:t>
      </w:r>
      <w:r w:rsidR="00357C09" w:rsidRPr="00CE306A">
        <w:rPr>
          <w:rFonts w:ascii="Arial" w:hAnsi="Arial" w:cs="Arial"/>
          <w:color w:val="000000"/>
        </w:rPr>
        <w:t>. Případný soupis zjištěných vad a nedostatků předané dokumentace včetně návrhů na jejich odstranění a dopadem na cen</w:t>
      </w:r>
      <w:r>
        <w:rPr>
          <w:rFonts w:ascii="Arial" w:hAnsi="Arial" w:cs="Arial"/>
          <w:color w:val="000000"/>
        </w:rPr>
        <w:t>u</w:t>
      </w:r>
      <w:r w:rsidR="00357C09" w:rsidRPr="00CE306A">
        <w:rPr>
          <w:rFonts w:ascii="Arial" w:hAnsi="Arial" w:cs="Arial"/>
          <w:color w:val="000000"/>
        </w:rPr>
        <w:t xml:space="preserve"> </w:t>
      </w:r>
      <w:r w:rsidR="004C2750">
        <w:rPr>
          <w:rFonts w:ascii="Arial" w:hAnsi="Arial" w:cs="Arial"/>
          <w:color w:val="000000"/>
        </w:rPr>
        <w:t>předmětu plnění</w:t>
      </w:r>
      <w:r w:rsidR="004C2750" w:rsidRPr="00CE306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prodávající</w:t>
      </w:r>
      <w:r w:rsidR="00357C09" w:rsidRPr="00CE306A">
        <w:rPr>
          <w:rFonts w:ascii="Arial" w:hAnsi="Arial" w:cs="Arial"/>
          <w:color w:val="000000"/>
        </w:rPr>
        <w:t xml:space="preserve"> předá </w:t>
      </w:r>
      <w:r>
        <w:rPr>
          <w:rFonts w:ascii="Arial" w:hAnsi="Arial" w:cs="Arial"/>
          <w:color w:val="000000"/>
        </w:rPr>
        <w:t>kupujícímu</w:t>
      </w:r>
      <w:r w:rsidR="00357C09" w:rsidRPr="00CE306A">
        <w:rPr>
          <w:rFonts w:ascii="Arial" w:hAnsi="Arial" w:cs="Arial"/>
          <w:color w:val="000000"/>
        </w:rPr>
        <w:t xml:space="preserve"> bez zbytečného odkladu po provedení kontroly.</w:t>
      </w:r>
      <w:r w:rsidR="00B21361" w:rsidRPr="00CE306A">
        <w:rPr>
          <w:rFonts w:ascii="Arial" w:hAnsi="Arial" w:cs="Arial"/>
          <w:color w:val="000000"/>
        </w:rPr>
        <w:t xml:space="preserve"> </w:t>
      </w:r>
    </w:p>
    <w:p w14:paraId="6DA1CF90" w14:textId="77777777" w:rsidR="00E738B1" w:rsidRDefault="00E738B1" w:rsidP="008305ED">
      <w:pPr>
        <w:keepLines/>
        <w:widowControl w:val="0"/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122C526F" w14:textId="2C0C4437" w:rsidR="00B0377B" w:rsidRPr="00BF2672" w:rsidRDefault="00B0377B" w:rsidP="008305ED">
      <w:pPr>
        <w:keepLines/>
        <w:widowControl w:val="0"/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F2672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DA75F1">
        <w:rPr>
          <w:rFonts w:ascii="Arial" w:hAnsi="Arial" w:cs="Arial"/>
          <w:b/>
          <w:color w:val="000000"/>
          <w:sz w:val="20"/>
          <w:szCs w:val="20"/>
        </w:rPr>
        <w:t>4</w:t>
      </w:r>
    </w:p>
    <w:p w14:paraId="122C5270" w14:textId="77777777" w:rsidR="00B0377B" w:rsidRPr="00BF2672" w:rsidRDefault="00B0377B" w:rsidP="008305ED">
      <w:pPr>
        <w:pStyle w:val="Nadpis1"/>
        <w:keepNext w:val="0"/>
        <w:keepLines/>
        <w:widowControl w:val="0"/>
        <w:spacing w:after="240"/>
        <w:rPr>
          <w:rFonts w:cs="Arial"/>
          <w:b w:val="0"/>
          <w:color w:val="000000"/>
          <w:szCs w:val="20"/>
        </w:rPr>
      </w:pPr>
      <w:r w:rsidRPr="00BF2672">
        <w:rPr>
          <w:rFonts w:cs="Arial"/>
          <w:color w:val="000000"/>
          <w:szCs w:val="20"/>
        </w:rPr>
        <w:t>Předmět smlouvy</w:t>
      </w:r>
    </w:p>
    <w:p w14:paraId="1AD55A04" w14:textId="47529A01" w:rsidR="00E676C5" w:rsidRPr="00E676C5" w:rsidRDefault="00E676C5" w:rsidP="005F68F2">
      <w:pPr>
        <w:pStyle w:val="Zkladntext"/>
        <w:keepLines/>
        <w:widowControl w:val="0"/>
        <w:numPr>
          <w:ilvl w:val="0"/>
          <w:numId w:val="9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676C5">
        <w:rPr>
          <w:rFonts w:ascii="Arial" w:hAnsi="Arial" w:cs="Arial"/>
          <w:color w:val="000000"/>
        </w:rPr>
        <w:t xml:space="preserve">Prodávající se </w:t>
      </w:r>
      <w:r w:rsidRPr="00FD5FF3">
        <w:rPr>
          <w:rFonts w:ascii="Arial" w:hAnsi="Arial" w:cs="Arial"/>
          <w:color w:val="000000"/>
        </w:rPr>
        <w:t xml:space="preserve">zavazuje dodat kupujícímu </w:t>
      </w:r>
      <w:proofErr w:type="spellStart"/>
      <w:r w:rsidR="00791EF0" w:rsidRPr="00FD5FF3">
        <w:rPr>
          <w:rFonts w:ascii="Arial" w:hAnsi="Arial" w:cs="Arial"/>
          <w:color w:val="000000"/>
        </w:rPr>
        <w:t>gastrotechnologii</w:t>
      </w:r>
      <w:proofErr w:type="spellEnd"/>
      <w:r w:rsidR="00854DA9" w:rsidRPr="00FD5FF3">
        <w:rPr>
          <w:rFonts w:ascii="Arial" w:hAnsi="Arial" w:cs="Arial"/>
          <w:color w:val="000000"/>
        </w:rPr>
        <w:t xml:space="preserve"> </w:t>
      </w:r>
      <w:r w:rsidR="008F4E10" w:rsidRPr="00FD5FF3">
        <w:rPr>
          <w:rFonts w:ascii="Arial" w:hAnsi="Arial" w:cs="Arial"/>
          <w:color w:val="000000"/>
        </w:rPr>
        <w:t>spolu s příslušenstvím</w:t>
      </w:r>
      <w:r w:rsidR="00003AC9" w:rsidRPr="00FD5FF3">
        <w:rPr>
          <w:rFonts w:ascii="Arial" w:hAnsi="Arial" w:cs="Arial"/>
          <w:color w:val="000000"/>
        </w:rPr>
        <w:t xml:space="preserve"> včetně souvisejících dodávek a služeb</w:t>
      </w:r>
      <w:r w:rsidR="00791EF0" w:rsidRPr="00FD5FF3">
        <w:rPr>
          <w:rFonts w:ascii="Arial" w:hAnsi="Arial" w:cs="Arial"/>
          <w:color w:val="000000"/>
        </w:rPr>
        <w:t xml:space="preserve"> včetně </w:t>
      </w:r>
      <w:r w:rsidR="00F750FF">
        <w:rPr>
          <w:rFonts w:ascii="Arial" w:hAnsi="Arial" w:cs="Arial"/>
          <w:color w:val="000000"/>
        </w:rPr>
        <w:t xml:space="preserve">zaměření a </w:t>
      </w:r>
      <w:r w:rsidR="00791EF0" w:rsidRPr="00FD5FF3">
        <w:rPr>
          <w:rFonts w:ascii="Arial" w:hAnsi="Arial" w:cs="Arial"/>
          <w:color w:val="000000"/>
        </w:rPr>
        <w:t>montáže</w:t>
      </w:r>
      <w:r w:rsidRPr="00FD5FF3">
        <w:rPr>
          <w:rFonts w:ascii="Arial" w:hAnsi="Arial" w:cs="Arial"/>
          <w:color w:val="000000"/>
        </w:rPr>
        <w:t xml:space="preserve"> v souladu s</w:t>
      </w:r>
      <w:r w:rsidR="00E25C83" w:rsidRPr="00FD5FF3">
        <w:rPr>
          <w:rFonts w:ascii="Arial" w:hAnsi="Arial" w:cs="Arial"/>
          <w:color w:val="000000"/>
        </w:rPr>
        <w:t> </w:t>
      </w:r>
      <w:r w:rsidRPr="00FD5FF3">
        <w:rPr>
          <w:rFonts w:ascii="Arial" w:hAnsi="Arial" w:cs="Arial"/>
          <w:color w:val="000000"/>
        </w:rPr>
        <w:t xml:space="preserve">technickými </w:t>
      </w:r>
      <w:r w:rsidR="0038136A" w:rsidRPr="00FD5FF3">
        <w:rPr>
          <w:rFonts w:ascii="Arial" w:hAnsi="Arial" w:cs="Arial"/>
          <w:color w:val="000000"/>
        </w:rPr>
        <w:t xml:space="preserve">a dalšími </w:t>
      </w:r>
      <w:r w:rsidRPr="00FD5FF3">
        <w:rPr>
          <w:rFonts w:ascii="Arial" w:hAnsi="Arial" w:cs="Arial"/>
          <w:color w:val="000000"/>
        </w:rPr>
        <w:t>parametry, které jsou uvedeny v příloze č. 1, která tvoří nedílnou součást této smlouvy</w:t>
      </w:r>
      <w:r w:rsidR="0097082C">
        <w:rPr>
          <w:rFonts w:ascii="Arial" w:hAnsi="Arial" w:cs="Arial"/>
          <w:color w:val="000000"/>
        </w:rPr>
        <w:t>,</w:t>
      </w:r>
      <w:r w:rsidRPr="00FD5FF3">
        <w:rPr>
          <w:rFonts w:ascii="Arial" w:hAnsi="Arial" w:cs="Arial"/>
          <w:color w:val="000000"/>
        </w:rPr>
        <w:t xml:space="preserve"> </w:t>
      </w:r>
      <w:r w:rsidR="00791EF0" w:rsidRPr="00FD5FF3">
        <w:rPr>
          <w:rFonts w:ascii="Arial" w:hAnsi="Arial" w:cs="Arial"/>
          <w:color w:val="000000"/>
        </w:rPr>
        <w:t xml:space="preserve">v rámci úpravy </w:t>
      </w:r>
      <w:r w:rsidR="0097082C" w:rsidRPr="00F271E2">
        <w:rPr>
          <w:rFonts w:ascii="Arial" w:hAnsi="Arial" w:cs="Arial"/>
        </w:rPr>
        <w:t xml:space="preserve">stávajícího provozu objektu </w:t>
      </w:r>
      <w:r w:rsidR="0097082C" w:rsidRPr="00860B9D">
        <w:rPr>
          <w:rFonts w:ascii="Arial" w:hAnsi="Arial" w:cs="Arial"/>
        </w:rPr>
        <w:t xml:space="preserve">školní kuchyně </w:t>
      </w:r>
      <w:r w:rsidR="0097082C" w:rsidRPr="00164796">
        <w:rPr>
          <w:rFonts w:ascii="Arial" w:hAnsi="Arial" w:cs="Arial"/>
        </w:rPr>
        <w:t xml:space="preserve">SPŠ, SOŠ a SOU </w:t>
      </w:r>
      <w:r w:rsidR="0097082C" w:rsidRPr="00860B9D">
        <w:rPr>
          <w:rFonts w:ascii="Arial" w:hAnsi="Arial" w:cs="Arial"/>
        </w:rPr>
        <w:t xml:space="preserve">Hradec Králové na adrese </w:t>
      </w:r>
      <w:r w:rsidR="0097082C" w:rsidRPr="00754FDA">
        <w:rPr>
          <w:rFonts w:ascii="Arial" w:hAnsi="Arial" w:cs="Arial"/>
        </w:rPr>
        <w:t>Hradební 1029/2, 500 03 Hradec Králové</w:t>
      </w:r>
      <w:r w:rsidR="00791EF0" w:rsidRPr="00FD5FF3">
        <w:rPr>
          <w:rFonts w:ascii="Arial" w:hAnsi="Arial" w:cs="Arial"/>
          <w:color w:val="000000"/>
        </w:rPr>
        <w:t xml:space="preserve">, </w:t>
      </w:r>
      <w:r w:rsidRPr="00FD5FF3">
        <w:rPr>
          <w:rFonts w:ascii="Arial" w:hAnsi="Arial" w:cs="Arial"/>
          <w:color w:val="000000"/>
        </w:rPr>
        <w:t xml:space="preserve">(dále </w:t>
      </w:r>
      <w:r w:rsidR="004C2750" w:rsidRPr="00FD5FF3">
        <w:rPr>
          <w:rFonts w:ascii="Arial" w:hAnsi="Arial" w:cs="Arial"/>
          <w:color w:val="000000"/>
        </w:rPr>
        <w:t>také jako</w:t>
      </w:r>
      <w:r w:rsidRPr="00FD5FF3">
        <w:rPr>
          <w:rFonts w:ascii="Arial" w:hAnsi="Arial" w:cs="Arial"/>
          <w:color w:val="000000"/>
        </w:rPr>
        <w:t xml:space="preserve"> „zboží“), včetně dohodnutých záručních</w:t>
      </w:r>
      <w:r w:rsidRPr="00E676C5">
        <w:rPr>
          <w:rFonts w:ascii="Arial" w:hAnsi="Arial" w:cs="Arial"/>
          <w:color w:val="000000"/>
        </w:rPr>
        <w:t xml:space="preserve"> podmínek a servisních služeb, a převést vlastnická práva k </w:t>
      </w:r>
      <w:r w:rsidRPr="0039783F">
        <w:rPr>
          <w:rFonts w:ascii="Arial" w:hAnsi="Arial" w:cs="Arial"/>
          <w:color w:val="000000"/>
        </w:rPr>
        <w:t>předmětu plnění na kupujícího, a to v</w:t>
      </w:r>
      <w:r w:rsidR="00191ACF">
        <w:rPr>
          <w:rFonts w:ascii="Arial" w:hAnsi="Arial" w:cs="Arial"/>
          <w:color w:val="000000"/>
        </w:rPr>
        <w:t> </w:t>
      </w:r>
      <w:r w:rsidRPr="0039783F">
        <w:rPr>
          <w:rFonts w:ascii="Arial" w:hAnsi="Arial" w:cs="Arial"/>
          <w:color w:val="000000"/>
        </w:rPr>
        <w:t>rozsahu a za podmínek stanovených v této smlouvě.</w:t>
      </w:r>
      <w:r w:rsidR="00C97B46" w:rsidRPr="0039783F">
        <w:rPr>
          <w:rFonts w:ascii="Arial" w:hAnsi="Arial" w:cs="Arial"/>
          <w:color w:val="000000"/>
        </w:rPr>
        <w:t xml:space="preserve"> </w:t>
      </w:r>
      <w:r w:rsidR="00C97B46" w:rsidRPr="00FE19DB">
        <w:rPr>
          <w:rFonts w:ascii="Arial" w:hAnsi="Arial" w:cs="Arial"/>
          <w:color w:val="000000"/>
        </w:rPr>
        <w:t xml:space="preserve">Prodávající dále zajistí dopravu zboží, </w:t>
      </w:r>
      <w:r w:rsidR="00003AC9" w:rsidRPr="00FE19DB">
        <w:rPr>
          <w:rFonts w:ascii="Arial" w:hAnsi="Arial" w:cs="Arial"/>
          <w:color w:val="000000"/>
        </w:rPr>
        <w:t xml:space="preserve">konfiguraci, </w:t>
      </w:r>
      <w:r w:rsidR="00854DA9" w:rsidRPr="00FE19DB">
        <w:rPr>
          <w:rFonts w:ascii="Arial" w:hAnsi="Arial" w:cs="Arial"/>
          <w:color w:val="000000"/>
        </w:rPr>
        <w:t>zprovoznění</w:t>
      </w:r>
      <w:r w:rsidR="008F4E10" w:rsidRPr="00FE19DB">
        <w:rPr>
          <w:rFonts w:ascii="Arial" w:hAnsi="Arial" w:cs="Arial"/>
          <w:color w:val="000000"/>
        </w:rPr>
        <w:t xml:space="preserve">, </w:t>
      </w:r>
      <w:r w:rsidR="00C97B46" w:rsidRPr="00FE19DB">
        <w:rPr>
          <w:rFonts w:ascii="Arial" w:hAnsi="Arial" w:cs="Arial"/>
          <w:color w:val="000000"/>
        </w:rPr>
        <w:t>a</w:t>
      </w:r>
      <w:r w:rsidR="00854DA9" w:rsidRPr="00FE19DB">
        <w:rPr>
          <w:rFonts w:ascii="Arial" w:hAnsi="Arial" w:cs="Arial"/>
          <w:color w:val="000000"/>
        </w:rPr>
        <w:t xml:space="preserve"> </w:t>
      </w:r>
      <w:r w:rsidR="00C71E5C" w:rsidRPr="00FE19DB">
        <w:rPr>
          <w:rFonts w:ascii="Arial" w:hAnsi="Arial" w:cs="Arial"/>
          <w:color w:val="000000"/>
        </w:rPr>
        <w:t xml:space="preserve">technické seznámení </w:t>
      </w:r>
      <w:r w:rsidR="00C97B46" w:rsidRPr="00FE19DB">
        <w:rPr>
          <w:rFonts w:ascii="Arial" w:hAnsi="Arial" w:cs="Arial"/>
          <w:color w:val="000000"/>
        </w:rPr>
        <w:t>příslušných pracovníků kupujícího či jím určených osob</w:t>
      </w:r>
      <w:r w:rsidR="00436783" w:rsidRPr="00FE19DB">
        <w:rPr>
          <w:rFonts w:ascii="Arial" w:hAnsi="Arial" w:cs="Arial"/>
          <w:color w:val="000000"/>
        </w:rPr>
        <w:t xml:space="preserve"> s obsluhou předmětu dodávky</w:t>
      </w:r>
      <w:r w:rsidR="00791EF0">
        <w:rPr>
          <w:rFonts w:ascii="Arial" w:hAnsi="Arial" w:cs="Arial"/>
          <w:color w:val="000000"/>
        </w:rPr>
        <w:t xml:space="preserve"> </w:t>
      </w:r>
      <w:r w:rsidR="00024259" w:rsidRPr="00FE19DB">
        <w:rPr>
          <w:rFonts w:ascii="Arial" w:hAnsi="Arial" w:cs="Arial"/>
          <w:color w:val="000000"/>
        </w:rPr>
        <w:t>na náklady prodávajícího</w:t>
      </w:r>
      <w:r w:rsidR="00C97B46" w:rsidRPr="00FE19DB">
        <w:rPr>
          <w:rFonts w:ascii="Arial" w:hAnsi="Arial" w:cs="Arial"/>
          <w:color w:val="000000"/>
        </w:rPr>
        <w:t>.</w:t>
      </w:r>
    </w:p>
    <w:p w14:paraId="122C5271" w14:textId="2D2D14D2" w:rsidR="000D0DC9" w:rsidRDefault="00E676C5" w:rsidP="005F68F2">
      <w:pPr>
        <w:pStyle w:val="Zkladntext"/>
        <w:keepLines/>
        <w:widowControl w:val="0"/>
        <w:numPr>
          <w:ilvl w:val="0"/>
          <w:numId w:val="9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E676C5">
        <w:rPr>
          <w:rFonts w:ascii="Arial" w:hAnsi="Arial" w:cs="Arial"/>
          <w:color w:val="000000"/>
        </w:rPr>
        <w:t>Kupující se zavazuje převzít bezvadné zboží a za zboží zaplatit prodávajícímu kupní cenu</w:t>
      </w:r>
      <w:r w:rsidR="00B064E7">
        <w:rPr>
          <w:rFonts w:ascii="Arial" w:hAnsi="Arial" w:cs="Arial"/>
          <w:color w:val="000000"/>
        </w:rPr>
        <w:t>,</w:t>
      </w:r>
      <w:r w:rsidRPr="00E676C5">
        <w:rPr>
          <w:rFonts w:ascii="Arial" w:hAnsi="Arial" w:cs="Arial"/>
          <w:color w:val="000000"/>
        </w:rPr>
        <w:t xml:space="preserve"> a to za podmínek stanovených touto smlouvou.</w:t>
      </w:r>
    </w:p>
    <w:p w14:paraId="3935365F" w14:textId="19E62C10" w:rsidR="00791EF0" w:rsidRDefault="00791EF0" w:rsidP="005F68F2">
      <w:pPr>
        <w:pStyle w:val="Zkladntext"/>
        <w:keepLines/>
        <w:widowControl w:val="0"/>
        <w:numPr>
          <w:ilvl w:val="0"/>
          <w:numId w:val="9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Prodávající je oprávněn zaměnit jím nabízené zboží, které bylo obsahem nabídky ve smyslu čl. 3 odst. 1 kupní smlouvy, za jiné zboží stejného charakteru (např. kuchyňský robot za jiný kuchyňský robot apod.), a to v případě, že nové zaměňované zboží bude mít stejné či lepší parametry dle technické specifikace – příloha č. 1 kupní smlouvy a zároveň nové zboží bude cenově stejné či levnější jako zboží zaměňované. Tuto záměnu je možné provést pouze v případě, že po uzavření této smlouvy došlo k ukončení výroby zboží nabízeného prodávajícím v nabídce dle čl. 3 odst. 1 kupní smlouvy či došlo k nedostupnosti tohoto zboží na trhu. Požadavek záměny je prodávající povinen oznámit kupujícímu bez zbytečného odkladu po jejím zjištění spolu s doložením dokladů prokazujících nutnost záměny dle předchozí věty tohoto odstavce. Oznámení je možné provést i elektronicky např. formou e-mailu. Záměna zboží bude provedena formou dodatku k této smlouvě, přičemž se jedné o vyhrazenou změnu závazku obdobně dle § 100 odst. 1 </w:t>
      </w:r>
      <w:r w:rsidR="00B064E7">
        <w:rPr>
          <w:rFonts w:ascii="Arial" w:hAnsi="Arial" w:cs="Arial"/>
          <w:color w:val="000000"/>
        </w:rPr>
        <w:t>zákona č. 134/2016 Sb., o zadávání veřejných zakázek (dále „zákon“)</w:t>
      </w:r>
      <w:r w:rsidR="00C46E94">
        <w:rPr>
          <w:rFonts w:ascii="Arial" w:hAnsi="Arial" w:cs="Arial"/>
          <w:color w:val="000000"/>
        </w:rPr>
        <w:t>, podkladem pro změnu bude změnový list, je</w:t>
      </w:r>
      <w:r w:rsidR="00B064E7">
        <w:rPr>
          <w:rFonts w:ascii="Arial" w:hAnsi="Arial" w:cs="Arial"/>
          <w:color w:val="000000"/>
        </w:rPr>
        <w:t>n</w:t>
      </w:r>
      <w:r w:rsidR="00C46E94">
        <w:rPr>
          <w:rFonts w:ascii="Arial" w:hAnsi="Arial" w:cs="Arial"/>
          <w:color w:val="000000"/>
        </w:rPr>
        <w:t>ž tvoří přílohu č. 5 této smlouvy</w:t>
      </w:r>
      <w:r>
        <w:rPr>
          <w:rFonts w:ascii="Arial" w:hAnsi="Arial" w:cs="Arial"/>
          <w:color w:val="000000"/>
        </w:rPr>
        <w:t xml:space="preserve">. Tato změna se tak nezapočítává do limitů dle § 222 </w:t>
      </w:r>
      <w:r w:rsidR="00B064E7">
        <w:rPr>
          <w:rFonts w:ascii="Arial" w:hAnsi="Arial" w:cs="Arial"/>
          <w:color w:val="000000"/>
        </w:rPr>
        <w:t>zákona</w:t>
      </w:r>
      <w:r>
        <w:rPr>
          <w:rFonts w:ascii="Arial" w:hAnsi="Arial" w:cs="Arial"/>
          <w:color w:val="000000"/>
        </w:rPr>
        <w:t>.</w:t>
      </w:r>
    </w:p>
    <w:p w14:paraId="6900A6C5" w14:textId="6E69D447" w:rsidR="00F750FF" w:rsidRPr="00876605" w:rsidRDefault="00F750FF" w:rsidP="005F68F2">
      <w:pPr>
        <w:pStyle w:val="Zkladntext"/>
        <w:keepLines/>
        <w:widowControl w:val="0"/>
        <w:numPr>
          <w:ilvl w:val="0"/>
          <w:numId w:val="9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876605">
        <w:rPr>
          <w:rFonts w:ascii="Arial" w:hAnsi="Arial" w:cs="Arial"/>
          <w:color w:val="000000"/>
        </w:rPr>
        <w:t>Předmět plnění dále zahrnuje:</w:t>
      </w:r>
    </w:p>
    <w:p w14:paraId="590AC083" w14:textId="77777777" w:rsidR="00F750FF" w:rsidRPr="00733A08" w:rsidRDefault="00F750FF" w:rsidP="005F68F2">
      <w:pPr>
        <w:pStyle w:val="Zkladntext"/>
        <w:spacing w:before="240" w:line="276" w:lineRule="auto"/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</w:t>
      </w:r>
      <w:r w:rsidRPr="00733A08">
        <w:rPr>
          <w:rFonts w:ascii="Arial" w:hAnsi="Arial" w:cs="Arial"/>
          <w:color w:val="000000"/>
        </w:rPr>
        <w:t>.1.</w:t>
      </w:r>
      <w:r w:rsidRPr="00733A08">
        <w:rPr>
          <w:rFonts w:ascii="Arial" w:hAnsi="Arial" w:cs="Arial"/>
          <w:color w:val="000000"/>
        </w:rPr>
        <w:tab/>
        <w:t>Zpracování harmonogramu realizace jednotlivých dodávek a prací s podrobným postupem realizace, který bude projednán a dohodnut mezi kupujícím a prodávajícím do jednoho (1) týdne od doručení výzvy k plnění.</w:t>
      </w:r>
    </w:p>
    <w:p w14:paraId="0C883F7A" w14:textId="145D27D9" w:rsidR="00F750FF" w:rsidRPr="00733A08" w:rsidRDefault="00F750FF" w:rsidP="005F68F2">
      <w:pPr>
        <w:pStyle w:val="Zkladntext"/>
        <w:spacing w:before="240" w:line="276" w:lineRule="auto"/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4</w:t>
      </w:r>
      <w:r w:rsidRPr="00733A08">
        <w:rPr>
          <w:rFonts w:ascii="Arial" w:hAnsi="Arial" w:cs="Arial"/>
          <w:color w:val="000000"/>
        </w:rPr>
        <w:t>.2.</w:t>
      </w:r>
      <w:r w:rsidRPr="00733A08">
        <w:rPr>
          <w:rFonts w:ascii="Arial" w:hAnsi="Arial" w:cs="Arial"/>
          <w:color w:val="000000"/>
        </w:rPr>
        <w:tab/>
        <w:t>Zpracování kompletní technické a provozní dokumentace obsahující uživatelské příručky k</w:t>
      </w:r>
      <w:r w:rsidR="0011162B">
        <w:rPr>
          <w:rFonts w:ascii="Arial" w:hAnsi="Arial" w:cs="Arial"/>
          <w:color w:val="000000"/>
        </w:rPr>
        <w:t> </w:t>
      </w:r>
      <w:r w:rsidRPr="00733A08">
        <w:rPr>
          <w:rFonts w:ascii="Arial" w:hAnsi="Arial" w:cs="Arial"/>
          <w:color w:val="000000"/>
        </w:rPr>
        <w:t xml:space="preserve">dodávanému zboží včetně doporučení postupu údržby v českém jazyce, příslušné atesty, certifikáty a prohlášení o shodě k dodanému zboží.  Veškerá dokumentace bude vypracována a předána dvakrát (ve 2 </w:t>
      </w:r>
      <w:proofErr w:type="spellStart"/>
      <w:r w:rsidRPr="00733A08">
        <w:rPr>
          <w:rFonts w:ascii="Arial" w:hAnsi="Arial" w:cs="Arial"/>
          <w:color w:val="000000"/>
        </w:rPr>
        <w:t>paré</w:t>
      </w:r>
      <w:proofErr w:type="spellEnd"/>
      <w:r w:rsidRPr="00733A08">
        <w:rPr>
          <w:rFonts w:ascii="Arial" w:hAnsi="Arial" w:cs="Arial"/>
          <w:color w:val="000000"/>
        </w:rPr>
        <w:t xml:space="preserve">) v listinné a jednou v elektronické podobě ve formátu .pdf. </w:t>
      </w:r>
    </w:p>
    <w:p w14:paraId="61F7F5A6" w14:textId="213D70F2" w:rsidR="00F750FF" w:rsidRPr="00733A08" w:rsidRDefault="00F750FF" w:rsidP="005F68F2">
      <w:pPr>
        <w:pStyle w:val="Zkladntext"/>
        <w:spacing w:before="240" w:line="276" w:lineRule="auto"/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</w:t>
      </w:r>
      <w:r w:rsidRPr="00733A08">
        <w:rPr>
          <w:rFonts w:ascii="Arial" w:hAnsi="Arial" w:cs="Arial"/>
          <w:color w:val="000000"/>
        </w:rPr>
        <w:t>.3.</w:t>
      </w:r>
      <w:r w:rsidRPr="00733A08">
        <w:rPr>
          <w:rFonts w:ascii="Arial" w:hAnsi="Arial" w:cs="Arial"/>
          <w:color w:val="000000"/>
        </w:rPr>
        <w:tab/>
        <w:t>Vešker</w:t>
      </w:r>
      <w:r>
        <w:rPr>
          <w:rFonts w:ascii="Arial" w:hAnsi="Arial" w:cs="Arial"/>
          <w:color w:val="000000"/>
        </w:rPr>
        <w:t>ou</w:t>
      </w:r>
      <w:r w:rsidRPr="00733A08">
        <w:rPr>
          <w:rFonts w:ascii="Arial" w:hAnsi="Arial" w:cs="Arial"/>
          <w:color w:val="000000"/>
        </w:rPr>
        <w:t xml:space="preserve"> potřebn</w:t>
      </w:r>
      <w:r>
        <w:rPr>
          <w:rFonts w:ascii="Arial" w:hAnsi="Arial" w:cs="Arial"/>
          <w:color w:val="000000"/>
        </w:rPr>
        <w:t>ou</w:t>
      </w:r>
      <w:r w:rsidRPr="00733A08">
        <w:rPr>
          <w:rFonts w:ascii="Arial" w:hAnsi="Arial" w:cs="Arial"/>
          <w:color w:val="000000"/>
        </w:rPr>
        <w:t xml:space="preserve"> koordinac</w:t>
      </w:r>
      <w:r>
        <w:rPr>
          <w:rFonts w:ascii="Arial" w:hAnsi="Arial" w:cs="Arial"/>
          <w:color w:val="000000"/>
        </w:rPr>
        <w:t>i</w:t>
      </w:r>
      <w:r w:rsidRPr="00733A08">
        <w:rPr>
          <w:rFonts w:ascii="Arial" w:hAnsi="Arial" w:cs="Arial"/>
          <w:color w:val="000000"/>
        </w:rPr>
        <w:t xml:space="preserve"> prodávajícího s</w:t>
      </w:r>
      <w:r>
        <w:rPr>
          <w:rFonts w:ascii="Arial" w:hAnsi="Arial" w:cs="Arial"/>
          <w:color w:val="000000"/>
        </w:rPr>
        <w:t xml:space="preserve">e </w:t>
      </w:r>
      <w:r w:rsidRPr="00733A08">
        <w:rPr>
          <w:rFonts w:ascii="Arial" w:hAnsi="Arial" w:cs="Arial"/>
          <w:color w:val="000000"/>
        </w:rPr>
        <w:t>stavebními pracemi v místě plnění dle požadavků pověřených osob na straně kupujícího (zástupce TDS</w:t>
      </w:r>
      <w:r>
        <w:rPr>
          <w:rFonts w:ascii="Arial" w:hAnsi="Arial" w:cs="Arial"/>
          <w:color w:val="000000"/>
        </w:rPr>
        <w:t>)</w:t>
      </w:r>
      <w:r w:rsidR="00C46E94">
        <w:rPr>
          <w:rFonts w:ascii="Arial" w:hAnsi="Arial" w:cs="Arial"/>
          <w:color w:val="000000"/>
        </w:rPr>
        <w:t>.</w:t>
      </w:r>
    </w:p>
    <w:p w14:paraId="0097C257" w14:textId="77777777" w:rsidR="00F750FF" w:rsidRPr="00733A08" w:rsidRDefault="00F750FF" w:rsidP="005F68F2">
      <w:pPr>
        <w:pStyle w:val="Zkladntext"/>
        <w:spacing w:before="240" w:line="276" w:lineRule="auto"/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</w:t>
      </w:r>
      <w:r w:rsidRPr="00733A08">
        <w:rPr>
          <w:rFonts w:ascii="Arial" w:hAnsi="Arial" w:cs="Arial"/>
          <w:color w:val="000000"/>
        </w:rPr>
        <w:t>.4.</w:t>
      </w:r>
      <w:r w:rsidRPr="00733A08">
        <w:rPr>
          <w:rFonts w:ascii="Arial" w:hAnsi="Arial" w:cs="Arial"/>
          <w:color w:val="000000"/>
        </w:rPr>
        <w:tab/>
        <w:t>Povinnost na své náklady všechny konstrukce a zařízení, které by mohly být při dodání, montáži a instalaci předmětu veřejné zakázky poškozeny nebo znečištěny, opatřit vhodným a účinným zajištěním (např. ochrannou folií) a toto bezprostředně po dodávce na vlastní náklady odstranit.</w:t>
      </w:r>
    </w:p>
    <w:p w14:paraId="59073FB2" w14:textId="77777777" w:rsidR="00F750FF" w:rsidRPr="00733A08" w:rsidRDefault="00F750FF" w:rsidP="005F68F2">
      <w:pPr>
        <w:pStyle w:val="Zkladntext"/>
        <w:spacing w:before="240" w:line="276" w:lineRule="auto"/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</w:t>
      </w:r>
      <w:r w:rsidRPr="00733A08">
        <w:rPr>
          <w:rFonts w:ascii="Arial" w:hAnsi="Arial" w:cs="Arial"/>
          <w:color w:val="000000"/>
        </w:rPr>
        <w:t>.5.</w:t>
      </w:r>
      <w:r w:rsidRPr="00733A08">
        <w:rPr>
          <w:rFonts w:ascii="Arial" w:hAnsi="Arial" w:cs="Arial"/>
          <w:color w:val="000000"/>
        </w:rPr>
        <w:tab/>
        <w:t>Udržování pořádku v místě plnění a po dodání, montáži a instalaci předmětu veřejné zakázky provést úklid místa plnění a uvést ho do původního stavu.</w:t>
      </w:r>
    </w:p>
    <w:p w14:paraId="0623836F" w14:textId="102B9830" w:rsidR="00F750FF" w:rsidRPr="00733A08" w:rsidRDefault="00F750FF" w:rsidP="005F68F2">
      <w:pPr>
        <w:pStyle w:val="Zkladntext"/>
        <w:spacing w:before="240" w:line="276" w:lineRule="auto"/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</w:t>
      </w:r>
      <w:r w:rsidRPr="00733A08">
        <w:rPr>
          <w:rFonts w:ascii="Arial" w:hAnsi="Arial" w:cs="Arial"/>
          <w:color w:val="000000"/>
        </w:rPr>
        <w:t>.6.</w:t>
      </w:r>
      <w:r w:rsidRPr="00733A08">
        <w:rPr>
          <w:rFonts w:ascii="Arial" w:hAnsi="Arial" w:cs="Arial"/>
          <w:color w:val="000000"/>
        </w:rPr>
        <w:tab/>
        <w:t>Ekologická likvidace obalového materiálu, v němž bylo zboží dodáno, v souladu se zákonem č.</w:t>
      </w:r>
      <w:r w:rsidR="0011162B">
        <w:rPr>
          <w:rFonts w:ascii="Arial" w:hAnsi="Arial" w:cs="Arial"/>
          <w:color w:val="000000"/>
        </w:rPr>
        <w:t> </w:t>
      </w:r>
      <w:r w:rsidRPr="00733A08">
        <w:rPr>
          <w:rFonts w:ascii="Arial" w:hAnsi="Arial" w:cs="Arial"/>
          <w:color w:val="000000"/>
        </w:rPr>
        <w:t>477/2001 Sb., o obalech, v účinném znění, pokud tomu nebrání závazná ustanovení jiných právních předpisů.</w:t>
      </w:r>
    </w:p>
    <w:p w14:paraId="6021FFB6" w14:textId="45E5198D" w:rsidR="007913E4" w:rsidRDefault="00F750FF" w:rsidP="005F68F2">
      <w:pPr>
        <w:pStyle w:val="Zkladntext"/>
        <w:spacing w:before="240" w:line="276" w:lineRule="auto"/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4.7.</w:t>
      </w:r>
      <w:r w:rsidRPr="00733A08">
        <w:rPr>
          <w:rFonts w:ascii="Arial" w:hAnsi="Arial" w:cs="Arial"/>
          <w:color w:val="000000"/>
        </w:rPr>
        <w:t xml:space="preserve"> </w:t>
      </w:r>
      <w:r w:rsidR="007913E4">
        <w:rPr>
          <w:rFonts w:ascii="Arial" w:hAnsi="Arial" w:cs="Arial"/>
          <w:color w:val="000000"/>
        </w:rPr>
        <w:t xml:space="preserve">Součinnost s kupujícím </w:t>
      </w:r>
      <w:r w:rsidR="007913E4" w:rsidRPr="00DC2B30">
        <w:rPr>
          <w:rFonts w:ascii="Arial" w:hAnsi="Arial" w:cs="Arial"/>
          <w:color w:val="000000"/>
        </w:rPr>
        <w:t>při závěrečné prohlídce dotčených relevantních orgánů včetně doložení všech potřebných dokumentů nezbytných pro zajištění závěrečné prohlídky (zejména</w:t>
      </w:r>
      <w:r w:rsidR="007913E4">
        <w:rPr>
          <w:rFonts w:ascii="Arial" w:hAnsi="Arial" w:cs="Arial"/>
          <w:color w:val="000000"/>
        </w:rPr>
        <w:t xml:space="preserve"> je-li relevantní s ohledem na předmět kupní smlouvy</w:t>
      </w:r>
      <w:r w:rsidR="007913E4" w:rsidRPr="00DC2B30">
        <w:rPr>
          <w:rFonts w:ascii="Arial" w:hAnsi="Arial" w:cs="Arial"/>
          <w:color w:val="000000"/>
        </w:rPr>
        <w:t xml:space="preserve"> revizní zprávy elektroinstalací a připojení spotřebičů, je-li relevantní a další nezbytné dokumenty)</w:t>
      </w:r>
      <w:r w:rsidR="007913E4">
        <w:rPr>
          <w:rFonts w:ascii="Arial" w:hAnsi="Arial" w:cs="Arial"/>
          <w:color w:val="000000"/>
        </w:rPr>
        <w:t>.</w:t>
      </w:r>
    </w:p>
    <w:p w14:paraId="1B75EA41" w14:textId="08F90F67" w:rsidR="00F750FF" w:rsidRPr="00733A08" w:rsidRDefault="007913E4" w:rsidP="005F68F2">
      <w:pPr>
        <w:pStyle w:val="Zkladntext"/>
        <w:spacing w:before="240" w:line="276" w:lineRule="auto"/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4.8. </w:t>
      </w:r>
      <w:r w:rsidR="00F750FF" w:rsidRPr="00733A08">
        <w:rPr>
          <w:rFonts w:ascii="Arial" w:hAnsi="Arial" w:cs="Arial"/>
          <w:color w:val="000000"/>
        </w:rPr>
        <w:t>Další činnosti výslovně neuvedené, které jsou však s realizací plnění neoddělitelně spojeny a plnění bez nich není možné</w:t>
      </w:r>
      <w:r w:rsidR="00C46E94">
        <w:rPr>
          <w:rFonts w:ascii="Arial" w:hAnsi="Arial" w:cs="Arial"/>
          <w:color w:val="000000"/>
        </w:rPr>
        <w:t>.</w:t>
      </w:r>
    </w:p>
    <w:p w14:paraId="536597E1" w14:textId="77777777" w:rsidR="007A55E1" w:rsidRPr="003617FF" w:rsidRDefault="007A55E1" w:rsidP="007A55E1">
      <w:pPr>
        <w:pStyle w:val="Zkladntext"/>
        <w:keepLines/>
        <w:widowControl w:val="0"/>
        <w:numPr>
          <w:ilvl w:val="0"/>
          <w:numId w:val="9"/>
        </w:numPr>
        <w:spacing w:before="240" w:after="240" w:line="276" w:lineRule="auto"/>
        <w:jc w:val="both"/>
        <w:rPr>
          <w:rFonts w:ascii="Arial" w:hAnsi="Arial" w:cs="Arial"/>
        </w:rPr>
      </w:pPr>
      <w:r w:rsidRPr="003617FF">
        <w:rPr>
          <w:rFonts w:ascii="Arial" w:hAnsi="Arial" w:cs="Arial"/>
        </w:rPr>
        <w:t>Prodávající se zavazuje dodržovat podmínky odpovědného zadávání, jež prodávající stanovil v zadávacích podmínkách veřejné zakázky a jež byly zároveň součástí nabídky prodávajícího jako souhrnné čestné prohlášení dle přílohy č. 1 zadávacích podmínek veřejné zakázky, obsaženého v nabídce prodávající, zejména poté:</w:t>
      </w:r>
    </w:p>
    <w:p w14:paraId="7B807890" w14:textId="77777777" w:rsidR="007A55E1" w:rsidRPr="003617FF" w:rsidRDefault="007A55E1" w:rsidP="007A55E1">
      <w:pPr>
        <w:pStyle w:val="Zkladntext"/>
        <w:keepLines/>
        <w:widowControl w:val="0"/>
        <w:numPr>
          <w:ilvl w:val="0"/>
          <w:numId w:val="23"/>
        </w:numPr>
        <w:spacing w:before="240" w:after="240" w:line="276" w:lineRule="auto"/>
        <w:jc w:val="both"/>
        <w:rPr>
          <w:rFonts w:ascii="Arial" w:hAnsi="Arial" w:cs="Arial"/>
        </w:rPr>
      </w:pPr>
      <w:r w:rsidRPr="003617FF">
        <w:rPr>
          <w:rFonts w:ascii="Arial" w:hAnsi="Arial" w:cs="Arial"/>
        </w:rPr>
        <w:t xml:space="preserve">nebudou instalovány spotřebiče pro neprofesionální použití (zařízení pro domácnost) podle nařízení Evropského parlamentu a Rady 2017/1369 ze dne 4. července 2017, kterým se stanoví rámec pro označování energetickými štítky a zrušuje směrnice 2010/30/EU.                                                                                                                                 </w:t>
      </w:r>
    </w:p>
    <w:p w14:paraId="0A9E26C0" w14:textId="77777777" w:rsidR="007A55E1" w:rsidRPr="003617FF" w:rsidRDefault="007A55E1" w:rsidP="007A55E1">
      <w:pPr>
        <w:pStyle w:val="Zkladntext"/>
        <w:keepLines/>
        <w:widowControl w:val="0"/>
        <w:numPr>
          <w:ilvl w:val="0"/>
          <w:numId w:val="23"/>
        </w:numPr>
        <w:spacing w:before="240" w:after="240" w:line="276" w:lineRule="auto"/>
        <w:jc w:val="both"/>
        <w:rPr>
          <w:rFonts w:ascii="Arial" w:hAnsi="Arial" w:cs="Arial"/>
        </w:rPr>
      </w:pPr>
      <w:r w:rsidRPr="003617FF">
        <w:rPr>
          <w:rFonts w:ascii="Arial" w:hAnsi="Arial" w:cs="Arial"/>
        </w:rPr>
        <w:t>Budou instalovány spotřebiče splňující nejvyšší dostupnou energetickou třídu dle příslušné legislativy pro daný typ spotřebiče.</w:t>
      </w:r>
    </w:p>
    <w:p w14:paraId="70413FBB" w14:textId="77777777" w:rsidR="007A55E1" w:rsidRPr="003617FF" w:rsidRDefault="007A55E1" w:rsidP="007A55E1">
      <w:pPr>
        <w:pStyle w:val="Zkladntext"/>
        <w:keepLines/>
        <w:widowControl w:val="0"/>
        <w:numPr>
          <w:ilvl w:val="0"/>
          <w:numId w:val="23"/>
        </w:numPr>
        <w:spacing w:before="240" w:after="240" w:line="276" w:lineRule="auto"/>
        <w:jc w:val="both"/>
        <w:rPr>
          <w:rFonts w:ascii="Arial" w:hAnsi="Arial" w:cs="Arial"/>
        </w:rPr>
      </w:pPr>
      <w:r w:rsidRPr="003617FF">
        <w:rPr>
          <w:rFonts w:ascii="Arial" w:hAnsi="Arial" w:cs="Arial"/>
        </w:rPr>
        <w:t>Nejméně 70 % (hmotnostních) stavebního a demoličního odpadu neklasifikovaného jako nebezpečný (s výjimkou v přírodě se vyskytujících materiálů uvedených v kategorii 17 05 04 v Evropském seznamu odpadů stanoveném rozhodnutím 2000/532/ES) vzniklého v rámci realizace předmětu plnění, bude připraveno k opětovnému použití, recyklaci a k jiným druhům materiálového využití, včetně zásypů, při nichž jsou jiné materiály nahrazeny odpadem, v souladu s hierarchií způsobů nakládání s odpady a protokolem EU pro nakládání se stavebním a demoličním odpadem.</w:t>
      </w:r>
    </w:p>
    <w:p w14:paraId="1236DAAE" w14:textId="77777777" w:rsidR="007A55E1" w:rsidRPr="003617FF" w:rsidRDefault="007A55E1" w:rsidP="007A55E1">
      <w:pPr>
        <w:pStyle w:val="Zkladntext"/>
        <w:keepLines/>
        <w:widowControl w:val="0"/>
        <w:numPr>
          <w:ilvl w:val="0"/>
          <w:numId w:val="23"/>
        </w:numPr>
        <w:spacing w:before="240" w:after="240" w:line="276" w:lineRule="auto"/>
        <w:jc w:val="both"/>
        <w:rPr>
          <w:rFonts w:ascii="Arial" w:hAnsi="Arial" w:cs="Arial"/>
        </w:rPr>
      </w:pPr>
      <w:r w:rsidRPr="003617FF">
        <w:rPr>
          <w:rFonts w:ascii="Arial" w:hAnsi="Arial" w:cs="Arial"/>
        </w:rPr>
        <w:t>V případě odvozu materiálu na skládku prodávající prokáže mimo jiné předložením vážních lístků, které budou obsahovat alespoň evidenční číslo, identifikační údaje skládky (recyklačního střediska) a prodávajícího (případně poddodavatele), druh a množství odpadu, datum a podpis oprávněné osoby skládky (recyklačního střediska).</w:t>
      </w:r>
    </w:p>
    <w:p w14:paraId="5D6FEE7F" w14:textId="77777777" w:rsidR="007A55E1" w:rsidRPr="003617FF" w:rsidRDefault="007A55E1" w:rsidP="007A55E1">
      <w:pPr>
        <w:pStyle w:val="Zkladntext"/>
        <w:keepLines/>
        <w:widowControl w:val="0"/>
        <w:numPr>
          <w:ilvl w:val="0"/>
          <w:numId w:val="23"/>
        </w:numPr>
        <w:spacing w:before="240" w:after="240" w:line="276" w:lineRule="auto"/>
        <w:jc w:val="both"/>
        <w:rPr>
          <w:rFonts w:ascii="Arial" w:hAnsi="Arial" w:cs="Arial"/>
        </w:rPr>
      </w:pPr>
      <w:r w:rsidRPr="003617FF">
        <w:rPr>
          <w:rFonts w:ascii="Arial" w:hAnsi="Arial" w:cs="Arial"/>
        </w:rPr>
        <w:lastRenderedPageBreak/>
        <w:t>Všechna relevantní zařízení využívající vodu (sprchy, vany, WC atd.) budou splňovat následující parametry:</w:t>
      </w:r>
    </w:p>
    <w:p w14:paraId="2A1D5B33" w14:textId="77777777" w:rsidR="007A55E1" w:rsidRPr="003617FF" w:rsidRDefault="007A55E1" w:rsidP="007A55E1">
      <w:pPr>
        <w:pStyle w:val="Zkladntext"/>
        <w:keepLines/>
        <w:widowControl w:val="0"/>
        <w:numPr>
          <w:ilvl w:val="0"/>
          <w:numId w:val="22"/>
        </w:numPr>
        <w:spacing w:after="0" w:line="276" w:lineRule="auto"/>
        <w:ind w:left="1077" w:hanging="357"/>
        <w:rPr>
          <w:rFonts w:ascii="Arial" w:hAnsi="Arial" w:cs="Arial"/>
        </w:rPr>
      </w:pPr>
      <w:r w:rsidRPr="003617FF">
        <w:rPr>
          <w:rFonts w:ascii="Arial" w:hAnsi="Arial" w:cs="Arial"/>
        </w:rPr>
        <w:t>umyvadlové baterie a kuchyňské baterie mají maximální průtok vody 6 litrů/min;</w:t>
      </w:r>
    </w:p>
    <w:p w14:paraId="43407DEE" w14:textId="77777777" w:rsidR="007A55E1" w:rsidRPr="003617FF" w:rsidRDefault="007A55E1" w:rsidP="007A55E1">
      <w:pPr>
        <w:pStyle w:val="Zkladntext"/>
        <w:keepLines/>
        <w:widowControl w:val="0"/>
        <w:numPr>
          <w:ilvl w:val="0"/>
          <w:numId w:val="22"/>
        </w:numPr>
        <w:spacing w:after="0" w:line="276" w:lineRule="auto"/>
        <w:ind w:left="1077" w:hanging="357"/>
        <w:rPr>
          <w:rFonts w:ascii="Arial" w:hAnsi="Arial" w:cs="Arial"/>
        </w:rPr>
      </w:pPr>
      <w:r w:rsidRPr="003617FF">
        <w:rPr>
          <w:rFonts w:ascii="Arial" w:hAnsi="Arial" w:cs="Arial"/>
        </w:rPr>
        <w:t>sprchy mají maximální průtok vody 8 litrů/min;</w:t>
      </w:r>
    </w:p>
    <w:p w14:paraId="1C2BFB77" w14:textId="77777777" w:rsidR="007A55E1" w:rsidRPr="003617FF" w:rsidRDefault="007A55E1" w:rsidP="007A55E1">
      <w:pPr>
        <w:pStyle w:val="Zkladntext"/>
        <w:keepLines/>
        <w:widowControl w:val="0"/>
        <w:numPr>
          <w:ilvl w:val="0"/>
          <w:numId w:val="22"/>
        </w:numPr>
        <w:spacing w:after="0" w:line="276" w:lineRule="auto"/>
        <w:ind w:left="1077" w:hanging="357"/>
        <w:rPr>
          <w:rFonts w:ascii="Arial" w:hAnsi="Arial" w:cs="Arial"/>
        </w:rPr>
      </w:pPr>
      <w:r w:rsidRPr="003617FF">
        <w:rPr>
          <w:rFonts w:ascii="Arial" w:hAnsi="Arial" w:cs="Arial"/>
        </w:rPr>
        <w:t xml:space="preserve">WC, zahrnující soupravy, mísy a splachovací nádrže, mají úplný objem splachovací vody maximálně 6 litrů a maximální průměrný objem splachovací vody 3,5 litru; </w:t>
      </w:r>
    </w:p>
    <w:p w14:paraId="74708012" w14:textId="10C46A6E" w:rsidR="00F750FF" w:rsidRDefault="007A55E1" w:rsidP="007A55E1">
      <w:pPr>
        <w:pStyle w:val="Zkladntext"/>
        <w:keepLines/>
        <w:widowControl w:val="0"/>
        <w:numPr>
          <w:ilvl w:val="0"/>
          <w:numId w:val="22"/>
        </w:numPr>
        <w:spacing w:after="0" w:line="276" w:lineRule="auto"/>
        <w:ind w:left="1077" w:hanging="357"/>
        <w:rPr>
          <w:rFonts w:ascii="Arial" w:hAnsi="Arial" w:cs="Arial"/>
          <w:color w:val="000000"/>
        </w:rPr>
      </w:pPr>
      <w:r w:rsidRPr="003617FF">
        <w:rPr>
          <w:rFonts w:ascii="Arial" w:hAnsi="Arial" w:cs="Arial"/>
        </w:rPr>
        <w:t>pisoáry spotřebují maximálně 2 litry/mísu/hodinu. Splachovací pisoáry mají maximální úplný objem splachovací vody 1 litr.</w:t>
      </w:r>
      <w:r w:rsidR="00F750FF" w:rsidRPr="00F750FF">
        <w:rPr>
          <w:rFonts w:ascii="Arial" w:hAnsi="Arial" w:cs="Arial"/>
          <w:color w:val="000000"/>
        </w:rPr>
        <w:t xml:space="preserve"> </w:t>
      </w:r>
    </w:p>
    <w:p w14:paraId="122C5299" w14:textId="7BCD9737" w:rsidR="00B0377B" w:rsidRPr="00BF2672" w:rsidRDefault="00B0377B" w:rsidP="008305ED">
      <w:pPr>
        <w:keepLines/>
        <w:widowControl w:val="0"/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F2672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DA75F1">
        <w:rPr>
          <w:rFonts w:ascii="Arial" w:hAnsi="Arial" w:cs="Arial"/>
          <w:b/>
          <w:color w:val="000000"/>
          <w:sz w:val="20"/>
          <w:szCs w:val="20"/>
        </w:rPr>
        <w:t>5</w:t>
      </w:r>
    </w:p>
    <w:p w14:paraId="122C529A" w14:textId="77777777" w:rsidR="00B0377B" w:rsidRPr="00BF2672" w:rsidRDefault="00B0377B" w:rsidP="008305ED">
      <w:pPr>
        <w:pStyle w:val="Nadpis1"/>
        <w:keepNext w:val="0"/>
        <w:keepLines/>
        <w:widowControl w:val="0"/>
        <w:spacing w:after="240"/>
        <w:rPr>
          <w:rFonts w:cs="Arial"/>
          <w:b w:val="0"/>
          <w:color w:val="000000"/>
          <w:szCs w:val="20"/>
        </w:rPr>
      </w:pPr>
      <w:r w:rsidRPr="00BF2672">
        <w:rPr>
          <w:rFonts w:cs="Arial"/>
          <w:color w:val="000000"/>
          <w:szCs w:val="20"/>
        </w:rPr>
        <w:t>Doba a místo plnění</w:t>
      </w:r>
    </w:p>
    <w:p w14:paraId="1EA9C362" w14:textId="1A2682FD" w:rsidR="00496C4E" w:rsidRPr="00496C4E" w:rsidRDefault="00003AC9" w:rsidP="005F68F2">
      <w:pPr>
        <w:pStyle w:val="Zkladntext"/>
        <w:keepLines/>
        <w:widowControl w:val="0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003AC9">
        <w:rPr>
          <w:rFonts w:ascii="Arial" w:hAnsi="Arial" w:cs="Arial"/>
          <w:color w:val="000000"/>
        </w:rPr>
        <w:t xml:space="preserve">Místem plnění veřejné zakázky </w:t>
      </w:r>
      <w:r w:rsidR="00F1524B">
        <w:rPr>
          <w:rFonts w:ascii="Arial" w:hAnsi="Arial" w:cs="Arial"/>
          <w:color w:val="000000"/>
        </w:rPr>
        <w:t xml:space="preserve">je </w:t>
      </w:r>
      <w:r w:rsidR="0011162B" w:rsidRPr="0011162B">
        <w:rPr>
          <w:rFonts w:ascii="Arial" w:hAnsi="Arial" w:cs="Arial"/>
        </w:rPr>
        <w:t xml:space="preserve">objekt </w:t>
      </w:r>
      <w:r w:rsidR="009136E6" w:rsidRPr="00860B9D">
        <w:rPr>
          <w:rFonts w:ascii="Arial" w:hAnsi="Arial" w:cs="Arial"/>
        </w:rPr>
        <w:t xml:space="preserve">školní kuchyně stavby </w:t>
      </w:r>
      <w:r w:rsidR="009136E6" w:rsidRPr="00164796">
        <w:rPr>
          <w:rFonts w:ascii="Arial" w:hAnsi="Arial" w:cs="Arial"/>
        </w:rPr>
        <w:t xml:space="preserve">SPŠ, SOŠ a SOU </w:t>
      </w:r>
      <w:r w:rsidR="009136E6" w:rsidRPr="00860B9D">
        <w:rPr>
          <w:rFonts w:ascii="Arial" w:hAnsi="Arial" w:cs="Arial"/>
        </w:rPr>
        <w:t xml:space="preserve">Hradec Králové na adrese </w:t>
      </w:r>
      <w:r w:rsidR="009136E6" w:rsidRPr="00754FDA">
        <w:rPr>
          <w:rFonts w:ascii="Arial" w:hAnsi="Arial" w:cs="Arial"/>
        </w:rPr>
        <w:t>Hradební 1029/2, 500 03 Hradec Králové</w:t>
      </w:r>
      <w:r w:rsidR="00211DB3">
        <w:rPr>
          <w:rFonts w:ascii="Arial" w:hAnsi="Arial" w:cs="Arial"/>
          <w:color w:val="000000"/>
        </w:rPr>
        <w:t>.</w:t>
      </w:r>
    </w:p>
    <w:p w14:paraId="3CCAAE25" w14:textId="6A1BC7F4" w:rsidR="00E676C5" w:rsidRPr="00E676C5" w:rsidRDefault="00E676C5" w:rsidP="005F68F2">
      <w:pPr>
        <w:pStyle w:val="Zkladntext"/>
        <w:keepLines/>
        <w:widowControl w:val="0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676C5">
        <w:rPr>
          <w:rFonts w:ascii="Arial" w:hAnsi="Arial" w:cs="Arial"/>
          <w:color w:val="000000"/>
        </w:rPr>
        <w:t xml:space="preserve">Zboží bude </w:t>
      </w:r>
      <w:r w:rsidRPr="00553303">
        <w:rPr>
          <w:rFonts w:ascii="Arial" w:hAnsi="Arial" w:cs="Arial"/>
          <w:color w:val="000000"/>
        </w:rPr>
        <w:t xml:space="preserve">dodáno </w:t>
      </w:r>
      <w:r w:rsidRPr="00553303">
        <w:rPr>
          <w:rFonts w:ascii="Arial" w:hAnsi="Arial" w:cs="Arial"/>
          <w:b/>
          <w:color w:val="000000"/>
        </w:rPr>
        <w:t xml:space="preserve">do </w:t>
      </w:r>
      <w:r w:rsidR="00EF0BA4" w:rsidRPr="00553303">
        <w:rPr>
          <w:rFonts w:ascii="Arial" w:hAnsi="Arial" w:cs="Arial"/>
          <w:b/>
          <w:color w:val="000000"/>
        </w:rPr>
        <w:t>4 měsíců</w:t>
      </w:r>
      <w:r w:rsidRPr="00553303">
        <w:rPr>
          <w:rFonts w:ascii="Arial" w:hAnsi="Arial" w:cs="Arial"/>
          <w:color w:val="000000"/>
        </w:rPr>
        <w:t xml:space="preserve"> od</w:t>
      </w:r>
      <w:r w:rsidRPr="000F73BD">
        <w:rPr>
          <w:rFonts w:ascii="Arial" w:hAnsi="Arial" w:cs="Arial"/>
          <w:color w:val="000000"/>
        </w:rPr>
        <w:t xml:space="preserve"> </w:t>
      </w:r>
      <w:r w:rsidR="007A55E1">
        <w:rPr>
          <w:rFonts w:ascii="Arial" w:hAnsi="Arial" w:cs="Arial"/>
          <w:color w:val="000000"/>
        </w:rPr>
        <w:t>doručení výzvy k zahájení plnění</w:t>
      </w:r>
      <w:r w:rsidRPr="000F73BD">
        <w:rPr>
          <w:rFonts w:ascii="Arial" w:hAnsi="Arial" w:cs="Arial"/>
          <w:color w:val="000000"/>
        </w:rPr>
        <w:t>. V případě nesplnění požadovaného termínu je kupující oprávněn odstoupit od smlouvy.</w:t>
      </w:r>
      <w:r w:rsidR="007E1090" w:rsidRPr="000F73BD">
        <w:rPr>
          <w:rFonts w:ascii="Arial" w:hAnsi="Arial" w:cs="Arial"/>
          <w:color w:val="000000"/>
        </w:rPr>
        <w:t xml:space="preserve"> Dodáním</w:t>
      </w:r>
      <w:r w:rsidR="007E1090" w:rsidRPr="007E1090">
        <w:rPr>
          <w:rFonts w:ascii="Arial" w:hAnsi="Arial" w:cs="Arial"/>
          <w:color w:val="000000"/>
        </w:rPr>
        <w:t xml:space="preserve"> ve smyslu tohoto odstavce se rozumí podpis akceptačního protokolu, ve kterém je uvedeno, že kupující akceptuje plnění bez výhrad.</w:t>
      </w:r>
    </w:p>
    <w:p w14:paraId="7C88F9D2" w14:textId="7916C4B4" w:rsidR="00220ACC" w:rsidRDefault="00E676C5" w:rsidP="005F68F2">
      <w:pPr>
        <w:pStyle w:val="Zkladntext"/>
        <w:keepLines/>
        <w:widowControl w:val="0"/>
        <w:numPr>
          <w:ilvl w:val="0"/>
          <w:numId w:val="10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E676C5">
        <w:rPr>
          <w:rFonts w:ascii="Arial" w:hAnsi="Arial" w:cs="Arial"/>
          <w:color w:val="000000"/>
        </w:rPr>
        <w:t xml:space="preserve">Termín dodání zboží bude prodávajícím oznámen telefonicky nejméně </w:t>
      </w:r>
      <w:r w:rsidRPr="006754D6">
        <w:rPr>
          <w:rFonts w:ascii="Arial" w:hAnsi="Arial" w:cs="Arial"/>
          <w:color w:val="000000"/>
        </w:rPr>
        <w:t>3 pracovní dny</w:t>
      </w:r>
      <w:r w:rsidRPr="00E676C5">
        <w:rPr>
          <w:rFonts w:ascii="Arial" w:hAnsi="Arial" w:cs="Arial"/>
          <w:color w:val="000000"/>
        </w:rPr>
        <w:t xml:space="preserve"> předem zástupci kupujícího</w:t>
      </w:r>
      <w:r w:rsidR="009C1D7B">
        <w:rPr>
          <w:rFonts w:ascii="Arial" w:hAnsi="Arial" w:cs="Arial"/>
          <w:color w:val="000000"/>
        </w:rPr>
        <w:t xml:space="preserve"> ve věcech technických</w:t>
      </w:r>
      <w:r w:rsidRPr="00E676C5">
        <w:rPr>
          <w:rFonts w:ascii="Arial" w:hAnsi="Arial" w:cs="Arial"/>
          <w:color w:val="000000"/>
        </w:rPr>
        <w:t>.</w:t>
      </w:r>
      <w:r w:rsidR="007A55E1">
        <w:rPr>
          <w:rFonts w:ascii="Arial" w:hAnsi="Arial" w:cs="Arial"/>
          <w:color w:val="000000"/>
        </w:rPr>
        <w:t xml:space="preserve"> </w:t>
      </w:r>
      <w:r w:rsidR="007A55E1" w:rsidRPr="007A55E1">
        <w:rPr>
          <w:rFonts w:ascii="Arial" w:hAnsi="Arial" w:cs="Arial"/>
          <w:color w:val="000000"/>
        </w:rPr>
        <w:t>Instalace spotřebičů je možn</w:t>
      </w:r>
      <w:r w:rsidR="00455CD7">
        <w:rPr>
          <w:rFonts w:ascii="Arial" w:hAnsi="Arial" w:cs="Arial"/>
          <w:color w:val="000000"/>
        </w:rPr>
        <w:t>á</w:t>
      </w:r>
      <w:r w:rsidR="007A55E1" w:rsidRPr="007A55E1">
        <w:rPr>
          <w:rFonts w:ascii="Arial" w:hAnsi="Arial" w:cs="Arial"/>
          <w:color w:val="000000"/>
        </w:rPr>
        <w:t xml:space="preserve"> pouze v červenci a srpnu a v součinnosti se zhotovitelem stavebních prací</w:t>
      </w:r>
    </w:p>
    <w:p w14:paraId="733C1BD0" w14:textId="5573531E" w:rsidR="008305ED" w:rsidRDefault="009630CA" w:rsidP="005F68F2">
      <w:pPr>
        <w:pStyle w:val="Zkladntext"/>
        <w:keepLines/>
        <w:widowControl w:val="0"/>
        <w:numPr>
          <w:ilvl w:val="0"/>
          <w:numId w:val="10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Doba plnění může být ze strany kupujícího </w:t>
      </w:r>
      <w:r w:rsidR="00C9493D">
        <w:rPr>
          <w:rFonts w:ascii="Arial" w:hAnsi="Arial" w:cs="Arial"/>
          <w:color w:val="000000"/>
        </w:rPr>
        <w:t xml:space="preserve">přerušena </w:t>
      </w:r>
      <w:r w:rsidR="00375383">
        <w:rPr>
          <w:rFonts w:ascii="Arial" w:hAnsi="Arial" w:cs="Arial"/>
          <w:color w:val="000000"/>
        </w:rPr>
        <w:t>písemným oznámením prodávajícímu</w:t>
      </w:r>
      <w:r w:rsidR="008444B8">
        <w:rPr>
          <w:rFonts w:ascii="Arial" w:hAnsi="Arial" w:cs="Arial"/>
          <w:color w:val="000000"/>
        </w:rPr>
        <w:t>,</w:t>
      </w:r>
      <w:r w:rsidR="00375383">
        <w:rPr>
          <w:rFonts w:ascii="Arial" w:hAnsi="Arial" w:cs="Arial"/>
          <w:color w:val="000000"/>
        </w:rPr>
        <w:t xml:space="preserve"> </w:t>
      </w:r>
      <w:r w:rsidR="009D3F37">
        <w:rPr>
          <w:rFonts w:ascii="Arial" w:hAnsi="Arial" w:cs="Arial"/>
          <w:color w:val="000000"/>
        </w:rPr>
        <w:t>a to z dů</w:t>
      </w:r>
      <w:r w:rsidR="0078166E">
        <w:rPr>
          <w:rFonts w:ascii="Arial" w:hAnsi="Arial" w:cs="Arial"/>
          <w:color w:val="000000"/>
        </w:rPr>
        <w:t>vodů</w:t>
      </w:r>
      <w:r w:rsidR="00375383">
        <w:rPr>
          <w:rFonts w:ascii="Arial" w:hAnsi="Arial" w:cs="Arial"/>
          <w:color w:val="000000"/>
        </w:rPr>
        <w:t xml:space="preserve"> </w:t>
      </w:r>
      <w:r w:rsidR="0078166E">
        <w:rPr>
          <w:rFonts w:ascii="Arial" w:hAnsi="Arial" w:cs="Arial"/>
          <w:color w:val="000000"/>
        </w:rPr>
        <w:t>prodloužení stavebních prací realizovaných v rámci dotčeného projektu</w:t>
      </w:r>
      <w:r w:rsidR="008444B8">
        <w:rPr>
          <w:rFonts w:ascii="Arial" w:hAnsi="Arial" w:cs="Arial"/>
          <w:color w:val="000000"/>
        </w:rPr>
        <w:t>.</w:t>
      </w:r>
      <w:r w:rsidR="0078166E">
        <w:rPr>
          <w:rFonts w:ascii="Arial" w:hAnsi="Arial" w:cs="Arial"/>
          <w:color w:val="000000"/>
        </w:rPr>
        <w:t xml:space="preserve"> </w:t>
      </w:r>
      <w:r w:rsidR="008444B8">
        <w:rPr>
          <w:rFonts w:ascii="Arial" w:hAnsi="Arial" w:cs="Arial"/>
          <w:color w:val="000000"/>
        </w:rPr>
        <w:t>V</w:t>
      </w:r>
      <w:r w:rsidR="0078166E">
        <w:rPr>
          <w:rFonts w:ascii="Arial" w:hAnsi="Arial" w:cs="Arial"/>
          <w:color w:val="000000"/>
        </w:rPr>
        <w:t> případě, že doba pozastavení bude trvat více než 180 dnů, je prodávající oprávněn odstoupit od smlouvy. O</w:t>
      </w:r>
      <w:r w:rsidR="00F1222B">
        <w:rPr>
          <w:rFonts w:ascii="Arial" w:hAnsi="Arial" w:cs="Arial"/>
          <w:color w:val="000000"/>
        </w:rPr>
        <w:t> </w:t>
      </w:r>
      <w:r w:rsidR="0078166E">
        <w:rPr>
          <w:rFonts w:ascii="Arial" w:hAnsi="Arial" w:cs="Arial"/>
          <w:color w:val="000000"/>
        </w:rPr>
        <w:t>dobu přerušení dle věty předchozí se prodl</w:t>
      </w:r>
      <w:r w:rsidR="00791EF0">
        <w:rPr>
          <w:rFonts w:ascii="Arial" w:hAnsi="Arial" w:cs="Arial"/>
          <w:color w:val="000000"/>
        </w:rPr>
        <w:t xml:space="preserve">užuje doba dodání dle odst. 2. </w:t>
      </w:r>
    </w:p>
    <w:p w14:paraId="122C52AC" w14:textId="192F00C2" w:rsidR="00B0377B" w:rsidRPr="00844706" w:rsidRDefault="00B0377B" w:rsidP="008305ED">
      <w:pPr>
        <w:keepLines/>
        <w:widowControl w:val="0"/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844706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BD215C">
        <w:rPr>
          <w:rFonts w:ascii="Arial" w:hAnsi="Arial" w:cs="Arial"/>
          <w:b/>
          <w:color w:val="000000"/>
          <w:sz w:val="20"/>
          <w:szCs w:val="20"/>
        </w:rPr>
        <w:t>6</w:t>
      </w:r>
    </w:p>
    <w:p w14:paraId="122C52AD" w14:textId="293C84F0" w:rsidR="00B0377B" w:rsidRPr="00BF2672" w:rsidRDefault="009C1D7B" w:rsidP="008305ED">
      <w:pPr>
        <w:pStyle w:val="Nadpis1"/>
        <w:keepNext w:val="0"/>
        <w:keepLines/>
        <w:widowControl w:val="0"/>
        <w:spacing w:after="240"/>
        <w:rPr>
          <w:rFonts w:cs="Arial"/>
          <w:b w:val="0"/>
          <w:color w:val="000000"/>
          <w:szCs w:val="20"/>
        </w:rPr>
      </w:pPr>
      <w:r w:rsidRPr="009C1D7B">
        <w:rPr>
          <w:rFonts w:cs="Arial"/>
          <w:color w:val="000000"/>
          <w:szCs w:val="20"/>
        </w:rPr>
        <w:t>Všeobecné dodací podmínky</w:t>
      </w:r>
    </w:p>
    <w:p w14:paraId="5E6739EB" w14:textId="44487CE4" w:rsidR="009C1D7B" w:rsidRPr="009C1D7B" w:rsidRDefault="009C1D7B" w:rsidP="005F68F2">
      <w:pPr>
        <w:pStyle w:val="Zkladntext"/>
        <w:keepLines/>
        <w:widowControl w:val="0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Zboží je nové, nepoužité, plně funkční a jeho použití nepodléhá žádným právním omezením</w:t>
      </w:r>
      <w:r w:rsidR="00436783">
        <w:rPr>
          <w:rFonts w:ascii="Arial" w:hAnsi="Arial" w:cs="Arial"/>
          <w:color w:val="000000"/>
        </w:rPr>
        <w:t>,</w:t>
      </w:r>
      <w:r w:rsidR="00436783" w:rsidRPr="00436783">
        <w:rPr>
          <w:rFonts w:ascii="Arial" w:hAnsi="Arial" w:cs="Arial"/>
          <w:color w:val="000000"/>
        </w:rPr>
        <w:t xml:space="preserve"> </w:t>
      </w:r>
      <w:r w:rsidR="008444B8">
        <w:rPr>
          <w:rFonts w:ascii="Arial" w:hAnsi="Arial" w:cs="Arial"/>
          <w:color w:val="000000"/>
        </w:rPr>
        <w:br/>
      </w:r>
      <w:r w:rsidR="00436783">
        <w:rPr>
          <w:rFonts w:ascii="Arial" w:hAnsi="Arial" w:cs="Arial"/>
          <w:color w:val="000000"/>
        </w:rPr>
        <w:t>není-l</w:t>
      </w:r>
      <w:r w:rsidR="00690FD6">
        <w:rPr>
          <w:rFonts w:ascii="Arial" w:hAnsi="Arial" w:cs="Arial"/>
          <w:color w:val="000000"/>
        </w:rPr>
        <w:t>i přílohou č. 1 stanoveno jinak.</w:t>
      </w:r>
    </w:p>
    <w:p w14:paraId="3925CFCD" w14:textId="7ABE7FEC" w:rsidR="009C1D7B" w:rsidRPr="009C1D7B" w:rsidRDefault="009C1D7B" w:rsidP="005F68F2">
      <w:pPr>
        <w:pStyle w:val="Zkladntext"/>
        <w:keepLines/>
        <w:widowControl w:val="0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Zboží po jednotlivých kusech bude zabaleno v obalech, na kterých bude uvedeno příslušné výrobní číslo včetně čárového kódu</w:t>
      </w:r>
      <w:r w:rsidR="00360DA1">
        <w:rPr>
          <w:rFonts w:ascii="Arial" w:hAnsi="Arial" w:cs="Arial"/>
          <w:color w:val="000000"/>
        </w:rPr>
        <w:t xml:space="preserve">, je-li </w:t>
      </w:r>
      <w:r w:rsidR="00211DB3">
        <w:rPr>
          <w:rFonts w:ascii="Arial" w:hAnsi="Arial" w:cs="Arial"/>
          <w:color w:val="000000"/>
        </w:rPr>
        <w:t xml:space="preserve">to </w:t>
      </w:r>
      <w:r w:rsidR="00360DA1">
        <w:rPr>
          <w:rFonts w:ascii="Arial" w:hAnsi="Arial" w:cs="Arial"/>
          <w:color w:val="000000"/>
        </w:rPr>
        <w:t>u dodávaného zboží relevantní</w:t>
      </w:r>
      <w:r w:rsidR="00791EF0">
        <w:rPr>
          <w:rFonts w:ascii="Arial" w:hAnsi="Arial" w:cs="Arial"/>
          <w:color w:val="000000"/>
        </w:rPr>
        <w:t xml:space="preserve"> včetně návodů ke správně prováděné údržbě, je-li relevantní</w:t>
      </w:r>
      <w:r w:rsidRPr="009C1D7B">
        <w:rPr>
          <w:rFonts w:ascii="Arial" w:hAnsi="Arial" w:cs="Arial"/>
          <w:color w:val="000000"/>
        </w:rPr>
        <w:t>.</w:t>
      </w:r>
      <w:r w:rsidR="00411563">
        <w:rPr>
          <w:rFonts w:ascii="Arial" w:hAnsi="Arial" w:cs="Arial"/>
          <w:color w:val="000000"/>
        </w:rPr>
        <w:t xml:space="preserve"> Prodávající se zavazuje převážet zboží tak, aby byl maximálně využit prostor v použitém dopravním prostředku s cílem minimalizace znečištění ovzduší výfukovými plyny.</w:t>
      </w:r>
      <w:r w:rsidRPr="009C1D7B">
        <w:rPr>
          <w:rFonts w:ascii="Arial" w:hAnsi="Arial" w:cs="Arial"/>
          <w:color w:val="000000"/>
        </w:rPr>
        <w:t xml:space="preserve"> </w:t>
      </w:r>
    </w:p>
    <w:p w14:paraId="7AA1C6BB" w14:textId="698016FB" w:rsidR="009C1D7B" w:rsidRPr="009C1D7B" w:rsidRDefault="009C1D7B" w:rsidP="005F68F2">
      <w:pPr>
        <w:pStyle w:val="Zkladntext"/>
        <w:keepLines/>
        <w:widowControl w:val="0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 xml:space="preserve">Předání zboží bude prokázáno na základě </w:t>
      </w:r>
      <w:r w:rsidR="00411563">
        <w:rPr>
          <w:rFonts w:ascii="Arial" w:hAnsi="Arial" w:cs="Arial"/>
          <w:color w:val="000000"/>
        </w:rPr>
        <w:t>předávacího protokolu</w:t>
      </w:r>
      <w:r w:rsidRPr="009C1D7B">
        <w:rPr>
          <w:rFonts w:ascii="Arial" w:hAnsi="Arial" w:cs="Arial"/>
          <w:color w:val="000000"/>
        </w:rPr>
        <w:t>, který bude obsahovat kontaktní údaje o</w:t>
      </w:r>
      <w:r w:rsidR="006A2303" w:rsidRPr="007062F5">
        <w:rPr>
          <w:rFonts w:ascii="Arial" w:hAnsi="Arial" w:cs="Arial"/>
          <w:color w:val="000000"/>
        </w:rPr>
        <w:t> </w:t>
      </w:r>
      <w:r w:rsidRPr="009C1D7B">
        <w:rPr>
          <w:rFonts w:ascii="Arial" w:hAnsi="Arial" w:cs="Arial"/>
          <w:color w:val="000000"/>
        </w:rPr>
        <w:t>prodávajícím, číslo smlouvy, datum dodávky, jméno a podpis předávajícího a přejímajícího, konfiguraci, výrobní čísla</w:t>
      </w:r>
      <w:r w:rsidR="00D359D3">
        <w:rPr>
          <w:rFonts w:ascii="Arial" w:hAnsi="Arial" w:cs="Arial"/>
          <w:color w:val="000000"/>
        </w:rPr>
        <w:t>, jsou-li relevantní, případně jinou identifikaci zboží</w:t>
      </w:r>
      <w:r w:rsidR="0067213F">
        <w:rPr>
          <w:rFonts w:ascii="Arial" w:hAnsi="Arial" w:cs="Arial"/>
          <w:color w:val="000000"/>
        </w:rPr>
        <w:t xml:space="preserve"> a dobu záruky</w:t>
      </w:r>
      <w:r w:rsidR="00411563">
        <w:rPr>
          <w:rFonts w:ascii="Arial" w:hAnsi="Arial" w:cs="Arial"/>
          <w:color w:val="000000"/>
        </w:rPr>
        <w:t>, doklady k údržbě, případné úpravy a změny v položkách. Vše bude zaznamenáno na elektronickém nosiči (</w:t>
      </w:r>
      <w:proofErr w:type="spellStart"/>
      <w:r w:rsidR="00411563">
        <w:rPr>
          <w:rFonts w:ascii="Arial" w:hAnsi="Arial" w:cs="Arial"/>
          <w:color w:val="000000"/>
        </w:rPr>
        <w:t>flash</w:t>
      </w:r>
      <w:proofErr w:type="spellEnd"/>
      <w:r w:rsidR="00411563">
        <w:rPr>
          <w:rFonts w:ascii="Arial" w:hAnsi="Arial" w:cs="Arial"/>
          <w:color w:val="000000"/>
        </w:rPr>
        <w:t>).</w:t>
      </w:r>
      <w:r w:rsidR="0071264E">
        <w:rPr>
          <w:rFonts w:ascii="Arial" w:hAnsi="Arial" w:cs="Arial"/>
          <w:color w:val="000000"/>
        </w:rPr>
        <w:t xml:space="preserve"> </w:t>
      </w:r>
    </w:p>
    <w:p w14:paraId="2B51FD47" w14:textId="4D93AE0B" w:rsidR="009C1D7B" w:rsidRPr="009C1D7B" w:rsidRDefault="009C1D7B" w:rsidP="005F68F2">
      <w:pPr>
        <w:pStyle w:val="Zkladntext"/>
        <w:keepLines/>
        <w:widowControl w:val="0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 xml:space="preserve">Jeden výtisk </w:t>
      </w:r>
      <w:r w:rsidR="00411563">
        <w:rPr>
          <w:rFonts w:ascii="Arial" w:hAnsi="Arial" w:cs="Arial"/>
          <w:color w:val="000000"/>
        </w:rPr>
        <w:t>předávacího protokolu</w:t>
      </w:r>
      <w:r w:rsidRPr="009C1D7B">
        <w:rPr>
          <w:rFonts w:ascii="Arial" w:hAnsi="Arial" w:cs="Arial"/>
          <w:color w:val="000000"/>
        </w:rPr>
        <w:t xml:space="preserve"> zůstane kupujícímu při převzetí zboží.</w:t>
      </w:r>
    </w:p>
    <w:p w14:paraId="036E64B0" w14:textId="77777777" w:rsidR="009C1D7B" w:rsidRPr="009C1D7B" w:rsidRDefault="009C1D7B" w:rsidP="005F68F2">
      <w:pPr>
        <w:pStyle w:val="Zkladntext"/>
        <w:keepLines/>
        <w:widowControl w:val="0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Převzetí se uskuteční za přítomnosti zástupce prodávajícího a kupujícího.</w:t>
      </w:r>
    </w:p>
    <w:p w14:paraId="3D1969E3" w14:textId="27791AAC" w:rsidR="009C1D7B" w:rsidRDefault="009C1D7B" w:rsidP="005F68F2">
      <w:pPr>
        <w:pStyle w:val="Zkladntext"/>
        <w:keepLines/>
        <w:widowControl w:val="0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 xml:space="preserve">Kupující si vyhrazuje právo před převzetím dodávky provést kontrolu </w:t>
      </w:r>
      <w:r>
        <w:rPr>
          <w:rFonts w:ascii="Arial" w:hAnsi="Arial" w:cs="Arial"/>
          <w:color w:val="000000"/>
        </w:rPr>
        <w:t>zboží v rozsahu požadované technické specifikace</w:t>
      </w:r>
      <w:r w:rsidRPr="009C1D7B">
        <w:rPr>
          <w:rFonts w:ascii="Arial" w:hAnsi="Arial" w:cs="Arial"/>
          <w:color w:val="000000"/>
        </w:rPr>
        <w:t>. V případě nesplnění požadavků není kupující povinen dodávku převzít. Kupující v tomto případě není v prodlení s plněním.</w:t>
      </w:r>
    </w:p>
    <w:p w14:paraId="551908DD" w14:textId="399814DD" w:rsidR="00F1222B" w:rsidRPr="00F1222B" w:rsidRDefault="00F1222B" w:rsidP="005F68F2">
      <w:pPr>
        <w:pStyle w:val="Zkladntext"/>
        <w:keepLines/>
        <w:widowControl w:val="0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b/>
          <w:bCs/>
          <w:color w:val="000000"/>
        </w:rPr>
      </w:pPr>
      <w:r w:rsidRPr="00F1222B">
        <w:rPr>
          <w:rFonts w:ascii="Arial" w:hAnsi="Arial" w:cs="Arial"/>
          <w:b/>
          <w:bCs/>
          <w:color w:val="000000"/>
        </w:rPr>
        <w:lastRenderedPageBreak/>
        <w:t xml:space="preserve">Nebudou instalovány spotřebiče pro neprofesionální použití (zařízení pro domácnost) podle nařízení Evropského parlamentu a Rady 2017/1369 ze dne 4. července 2017, kterým se stanoví rámec pro označování energetickými štítky a zrušuje směrnice 2010/30/EU. </w:t>
      </w:r>
    </w:p>
    <w:p w14:paraId="6CF3F823" w14:textId="5AA8E871" w:rsidR="00F1222B" w:rsidRPr="00F1222B" w:rsidRDefault="00F1222B" w:rsidP="005F68F2">
      <w:pPr>
        <w:pStyle w:val="Zkladntext"/>
        <w:keepLines/>
        <w:widowControl w:val="0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b/>
          <w:bCs/>
          <w:color w:val="000000"/>
        </w:rPr>
      </w:pPr>
      <w:r w:rsidRPr="00F1222B">
        <w:rPr>
          <w:rFonts w:ascii="Arial" w:hAnsi="Arial" w:cs="Arial"/>
          <w:b/>
          <w:bCs/>
          <w:color w:val="000000"/>
        </w:rPr>
        <w:t xml:space="preserve">Budou instalovány spotřebiče splňující nejvyšší dostupnou energetickou třídu dle příslušné legislativy pro daný typ spotřebiče. </w:t>
      </w:r>
    </w:p>
    <w:p w14:paraId="05DD012F" w14:textId="4E4D73E1" w:rsidR="005C1F42" w:rsidRDefault="00F14547" w:rsidP="005F68F2">
      <w:pPr>
        <w:pStyle w:val="Zkladntext"/>
        <w:keepLines/>
        <w:widowControl w:val="0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 xml:space="preserve">Po řádné instalaci, montáži, </w:t>
      </w:r>
      <w:r w:rsidR="00411563">
        <w:rPr>
          <w:rFonts w:ascii="Arial" w:hAnsi="Arial" w:cs="Arial"/>
          <w:color w:val="000000"/>
        </w:rPr>
        <w:t>dle pokynů kupujícího a umístění dle pokynů kupujícího proběhne do 2 týdnů od dodání zboží</w:t>
      </w:r>
      <w:r w:rsidR="005C1F42" w:rsidRPr="00493822">
        <w:rPr>
          <w:rFonts w:ascii="Arial" w:hAnsi="Arial" w:cs="Arial"/>
          <w:color w:val="000000"/>
        </w:rPr>
        <w:t xml:space="preserve"> akceptační řízení. Výsledkem akceptačního řízení mohou být následující</w:t>
      </w:r>
      <w:r w:rsidR="005C1F42">
        <w:rPr>
          <w:rFonts w:ascii="Arial" w:hAnsi="Arial" w:cs="Arial"/>
          <w:color w:val="000000"/>
        </w:rPr>
        <w:t xml:space="preserve"> stavy:</w:t>
      </w:r>
    </w:p>
    <w:p w14:paraId="13747A4C" w14:textId="6E373A5C" w:rsidR="005C1F42" w:rsidRPr="007E6D6D" w:rsidRDefault="005C1F42" w:rsidP="008305ED">
      <w:pPr>
        <w:pStyle w:val="Zkladntext"/>
        <w:keepLines/>
        <w:widowControl w:val="0"/>
        <w:spacing w:before="120" w:line="276" w:lineRule="auto"/>
        <w:ind w:left="360"/>
        <w:jc w:val="both"/>
        <w:rPr>
          <w:rFonts w:ascii="Arial" w:hAnsi="Arial" w:cs="Arial"/>
          <w:b/>
          <w:color w:val="000000"/>
        </w:rPr>
      </w:pPr>
      <w:r w:rsidRPr="00C97B46">
        <w:rPr>
          <w:rFonts w:ascii="Arial" w:hAnsi="Arial" w:cs="Arial"/>
          <w:b/>
          <w:color w:val="000000"/>
        </w:rPr>
        <w:t xml:space="preserve">Akceptováno bez výhrad </w:t>
      </w:r>
    </w:p>
    <w:p w14:paraId="7684731F" w14:textId="4D293DE1" w:rsidR="005C1F42" w:rsidRPr="007E6D6D" w:rsidRDefault="005C1F42" w:rsidP="008305ED">
      <w:pPr>
        <w:pStyle w:val="Zkladntext"/>
        <w:keepLines/>
        <w:widowControl w:val="0"/>
        <w:spacing w:before="120" w:line="276" w:lineRule="auto"/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 případě, že kupující v průběhu kontroly nenalezne v předaném plnění žádné vady ani nedodělky, uvede prodávající do protokolu, že kontrolované plnění bylo akceptováno bez výhrad a protokol potvrdí svým podpisem.</w:t>
      </w:r>
    </w:p>
    <w:p w14:paraId="52417155" w14:textId="4237B568" w:rsidR="005C1F42" w:rsidRPr="007E6D6D" w:rsidRDefault="005C1F42" w:rsidP="008305ED">
      <w:pPr>
        <w:pStyle w:val="Zkladntext"/>
        <w:keepLines/>
        <w:widowControl w:val="0"/>
        <w:spacing w:before="120" w:line="276" w:lineRule="auto"/>
        <w:ind w:left="360"/>
        <w:jc w:val="both"/>
        <w:rPr>
          <w:rFonts w:ascii="Arial" w:hAnsi="Arial" w:cs="Arial"/>
          <w:b/>
          <w:color w:val="000000"/>
        </w:rPr>
      </w:pPr>
      <w:r w:rsidRPr="00C97B46">
        <w:rPr>
          <w:rFonts w:ascii="Arial" w:hAnsi="Arial" w:cs="Arial"/>
          <w:b/>
          <w:color w:val="000000"/>
        </w:rPr>
        <w:t>Akceptováno s výhradami</w:t>
      </w:r>
    </w:p>
    <w:p w14:paraId="33A5BA7F" w14:textId="74628929" w:rsidR="005C1F42" w:rsidRPr="007E6D6D" w:rsidRDefault="005C1F42" w:rsidP="008305ED">
      <w:pPr>
        <w:pStyle w:val="Zkladntext"/>
        <w:keepLines/>
        <w:widowControl w:val="0"/>
        <w:spacing w:before="120" w:line="276" w:lineRule="auto"/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 případě, že budou v průběhu kontroly shledány vady plnění prodávajícího, dohodnou se smluvní strany na termínu, do kterého prodávající tyto vady a nedodělky odstraní. Kupující do protokolu uvede seznam vad nebo nedodělků s termíny jejich odstranění a obě strany protokol potvrdí svým podpisem. Po odstranění vad se kontrolní procedura opakuje.</w:t>
      </w:r>
    </w:p>
    <w:p w14:paraId="77F07433" w14:textId="0334CCE1" w:rsidR="005C1F42" w:rsidRPr="007E6D6D" w:rsidRDefault="005C1F42" w:rsidP="008305ED">
      <w:pPr>
        <w:pStyle w:val="Zkladntext"/>
        <w:keepLines/>
        <w:widowControl w:val="0"/>
        <w:spacing w:before="120" w:line="276" w:lineRule="auto"/>
        <w:ind w:left="360"/>
        <w:jc w:val="both"/>
        <w:rPr>
          <w:rFonts w:ascii="Arial" w:hAnsi="Arial" w:cs="Arial"/>
          <w:b/>
          <w:color w:val="000000"/>
        </w:rPr>
      </w:pPr>
      <w:r w:rsidRPr="00C97B46">
        <w:rPr>
          <w:rFonts w:ascii="Arial" w:hAnsi="Arial" w:cs="Arial"/>
          <w:b/>
          <w:color w:val="000000"/>
        </w:rPr>
        <w:t>Neakceptováno</w:t>
      </w:r>
    </w:p>
    <w:p w14:paraId="61B68E0D" w14:textId="3789A1AD" w:rsidR="005C1F42" w:rsidRDefault="005C1F42" w:rsidP="008305ED">
      <w:pPr>
        <w:pStyle w:val="Zkladntext"/>
        <w:keepLines/>
        <w:widowControl w:val="0"/>
        <w:spacing w:before="120" w:line="276" w:lineRule="auto"/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 případě, že budou v průběhu kontroly nalezeny takové vady plnění, které by bránily v budoucím užití předmětu koupě, nebude plnění akceptováno. Smluvní strany se dohodnou na termínu nové kontroly, do které prodávající zajistí realizaci předmětu smlouvy v podobě, která budoucímu užití předmětu koupě bránit nebude. Do protokolu se uvede, že plnění akceptováno nebylo. Po</w:t>
      </w:r>
      <w:r w:rsidR="006A2303" w:rsidRPr="007062F5">
        <w:rPr>
          <w:rFonts w:ascii="Arial" w:hAnsi="Arial" w:cs="Arial"/>
          <w:color w:val="000000"/>
        </w:rPr>
        <w:t> </w:t>
      </w:r>
      <w:r w:rsidR="00AE3BA5">
        <w:rPr>
          <w:rFonts w:ascii="Arial" w:hAnsi="Arial" w:cs="Arial"/>
          <w:color w:val="000000"/>
        </w:rPr>
        <w:t>odstranění vad</w:t>
      </w:r>
      <w:r>
        <w:rPr>
          <w:rFonts w:ascii="Arial" w:hAnsi="Arial" w:cs="Arial"/>
          <w:color w:val="000000"/>
        </w:rPr>
        <w:t xml:space="preserve"> vyzve </w:t>
      </w:r>
      <w:r w:rsidR="006730A7">
        <w:rPr>
          <w:rFonts w:ascii="Arial" w:hAnsi="Arial" w:cs="Arial"/>
          <w:color w:val="000000"/>
        </w:rPr>
        <w:t>kupující prodávajícího</w:t>
      </w:r>
      <w:r>
        <w:rPr>
          <w:rFonts w:ascii="Arial" w:hAnsi="Arial" w:cs="Arial"/>
          <w:color w:val="000000"/>
        </w:rPr>
        <w:t xml:space="preserve"> k provedení nové kontroly.</w:t>
      </w:r>
    </w:p>
    <w:p w14:paraId="4E06D346" w14:textId="3C446FA2" w:rsidR="008A481E" w:rsidRPr="007E6D6D" w:rsidRDefault="005C1F42" w:rsidP="005F68F2">
      <w:pPr>
        <w:pStyle w:val="Zkladntext"/>
        <w:keepLines/>
        <w:widowControl w:val="0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 konání akceptačního řízení </w:t>
      </w:r>
      <w:r w:rsidR="00F14547" w:rsidRPr="007E6D6D">
        <w:rPr>
          <w:rFonts w:ascii="Arial" w:hAnsi="Arial" w:cs="Arial"/>
          <w:color w:val="000000"/>
        </w:rPr>
        <w:t>bude sepsán akceptační protokol</w:t>
      </w:r>
      <w:r>
        <w:rPr>
          <w:rFonts w:ascii="Arial" w:hAnsi="Arial" w:cs="Arial"/>
          <w:color w:val="000000"/>
        </w:rPr>
        <w:t xml:space="preserve">. </w:t>
      </w:r>
      <w:r w:rsidRPr="00411563">
        <w:rPr>
          <w:rFonts w:ascii="Arial" w:hAnsi="Arial" w:cs="Arial"/>
          <w:b/>
          <w:color w:val="000000"/>
        </w:rPr>
        <w:t>Podkladem řádné fakturace je pouze akceptační protokol, ve kterém je uvedeno, že kupující akceptuje plnění bez výhrad</w:t>
      </w:r>
      <w:r w:rsidR="00F14547" w:rsidRPr="00411563">
        <w:rPr>
          <w:rFonts w:ascii="Arial" w:hAnsi="Arial" w:cs="Arial"/>
          <w:b/>
          <w:color w:val="000000"/>
        </w:rPr>
        <w:t>.</w:t>
      </w:r>
      <w:r w:rsidR="00F14547" w:rsidRPr="007E6D6D">
        <w:rPr>
          <w:rFonts w:ascii="Arial" w:hAnsi="Arial" w:cs="Arial"/>
          <w:color w:val="000000"/>
        </w:rPr>
        <w:t xml:space="preserve"> Akceptační protokol bude obsahovat kontaktní údaje prodávajícího a kupujícího, </w:t>
      </w:r>
      <w:r w:rsidR="008A481E" w:rsidRPr="007E6D6D">
        <w:rPr>
          <w:rFonts w:ascii="Arial" w:hAnsi="Arial" w:cs="Arial"/>
          <w:color w:val="000000"/>
        </w:rPr>
        <w:t xml:space="preserve">číslo a název projektu, identifikaci </w:t>
      </w:r>
      <w:r w:rsidR="00411563">
        <w:rPr>
          <w:rFonts w:ascii="Arial" w:hAnsi="Arial" w:cs="Arial"/>
          <w:color w:val="000000"/>
        </w:rPr>
        <w:t>předávacího protokolu</w:t>
      </w:r>
      <w:r w:rsidR="008A481E" w:rsidRPr="007E6D6D">
        <w:rPr>
          <w:rFonts w:ascii="Arial" w:hAnsi="Arial" w:cs="Arial"/>
          <w:color w:val="000000"/>
        </w:rPr>
        <w:t>, kterého se akceptační protokol týká, stručný popis instalace, montáže</w:t>
      </w:r>
      <w:r w:rsidR="00411563">
        <w:rPr>
          <w:rFonts w:ascii="Arial" w:hAnsi="Arial" w:cs="Arial"/>
          <w:color w:val="000000"/>
        </w:rPr>
        <w:t>, umístění a dalších činností požadovaných touto smlouvou</w:t>
      </w:r>
      <w:r w:rsidR="00024259" w:rsidRPr="001850A3">
        <w:rPr>
          <w:rFonts w:ascii="Arial" w:hAnsi="Arial" w:cs="Arial"/>
          <w:color w:val="000000"/>
        </w:rPr>
        <w:t xml:space="preserve">, </w:t>
      </w:r>
      <w:r w:rsidR="008A481E" w:rsidRPr="001850A3">
        <w:rPr>
          <w:rFonts w:ascii="Arial" w:hAnsi="Arial" w:cs="Arial"/>
          <w:color w:val="000000"/>
        </w:rPr>
        <w:t>vyjádření kupujícího o akceptaci, datum akceptace a podpisy oprávněných osob kupujícího a prodávajícího</w:t>
      </w:r>
      <w:r w:rsidR="008A481E" w:rsidRPr="007E6D6D">
        <w:rPr>
          <w:rFonts w:ascii="Arial" w:hAnsi="Arial" w:cs="Arial"/>
          <w:color w:val="000000"/>
        </w:rPr>
        <w:t>.</w:t>
      </w:r>
      <w:r w:rsidR="008750B6" w:rsidRPr="007E6D6D">
        <w:rPr>
          <w:rFonts w:ascii="Arial" w:hAnsi="Arial" w:cs="Arial"/>
          <w:color w:val="000000"/>
        </w:rPr>
        <w:t xml:space="preserve"> </w:t>
      </w:r>
      <w:r w:rsidR="008A481E" w:rsidRPr="007E6D6D">
        <w:rPr>
          <w:rFonts w:ascii="Arial" w:hAnsi="Arial" w:cs="Arial"/>
          <w:color w:val="000000"/>
        </w:rPr>
        <w:t>Jeden výtisk akceptačního protokolu obdrží prodávající a jeden kupující.</w:t>
      </w:r>
    </w:p>
    <w:p w14:paraId="11C4BBE3" w14:textId="12FFFAEA" w:rsidR="009C1D7B" w:rsidRDefault="009C1D7B" w:rsidP="005F68F2">
      <w:pPr>
        <w:pStyle w:val="Zkladntext"/>
        <w:keepLines/>
        <w:widowControl w:val="0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Poskytované plnění odpovídá všem požadavkům, vyplývajícím z platných právních předpisů či příslušných technických norem, platných pro Českou republiku, které se na plnění vztahují.</w:t>
      </w:r>
    </w:p>
    <w:p w14:paraId="1E59FEBE" w14:textId="3ACCF7F5" w:rsidR="009C1D7B" w:rsidRPr="009C1D7B" w:rsidRDefault="009C1D7B" w:rsidP="008305ED">
      <w:pPr>
        <w:keepLines/>
        <w:widowControl w:val="0"/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C1D7B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BD215C">
        <w:rPr>
          <w:rFonts w:ascii="Arial" w:hAnsi="Arial" w:cs="Arial"/>
          <w:b/>
          <w:color w:val="000000"/>
          <w:sz w:val="20"/>
          <w:szCs w:val="20"/>
        </w:rPr>
        <w:t>7</w:t>
      </w:r>
    </w:p>
    <w:p w14:paraId="7D8E8A06" w14:textId="25F756B7" w:rsidR="009C1D7B" w:rsidRPr="00BF2672" w:rsidRDefault="009C1D7B" w:rsidP="008305ED">
      <w:pPr>
        <w:pStyle w:val="Nadpis1"/>
        <w:keepNext w:val="0"/>
        <w:keepLines/>
        <w:widowControl w:val="0"/>
        <w:spacing w:after="240"/>
        <w:rPr>
          <w:rFonts w:cs="Arial"/>
          <w:b w:val="0"/>
          <w:color w:val="000000"/>
          <w:szCs w:val="20"/>
        </w:rPr>
      </w:pPr>
      <w:r>
        <w:rPr>
          <w:rFonts w:cs="Arial"/>
          <w:color w:val="000000"/>
          <w:szCs w:val="20"/>
        </w:rPr>
        <w:t>Kupní cena</w:t>
      </w:r>
    </w:p>
    <w:p w14:paraId="0741D87F" w14:textId="5AC3D4FA" w:rsidR="003B755E" w:rsidRDefault="009C1D7B" w:rsidP="005F68F2">
      <w:pPr>
        <w:pStyle w:val="Zkladntext"/>
        <w:keepLines/>
        <w:widowControl w:val="0"/>
        <w:numPr>
          <w:ilvl w:val="0"/>
          <w:numId w:val="12"/>
        </w:numPr>
        <w:spacing w:before="12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Kupní cena za zboží </w:t>
      </w:r>
      <w:r w:rsidR="003B755E" w:rsidRPr="003B755E">
        <w:rPr>
          <w:rFonts w:ascii="Arial" w:hAnsi="Arial" w:cs="Arial"/>
          <w:color w:val="000000"/>
        </w:rPr>
        <w:t xml:space="preserve">dle článku </w:t>
      </w:r>
      <w:r w:rsidR="00BD215C">
        <w:rPr>
          <w:rFonts w:ascii="Arial" w:hAnsi="Arial" w:cs="Arial"/>
          <w:color w:val="000000"/>
        </w:rPr>
        <w:t>4</w:t>
      </w:r>
      <w:r w:rsidR="00BD215C" w:rsidRPr="003B755E">
        <w:rPr>
          <w:rFonts w:ascii="Arial" w:hAnsi="Arial" w:cs="Arial"/>
          <w:color w:val="000000"/>
        </w:rPr>
        <w:t xml:space="preserve"> </w:t>
      </w:r>
      <w:r w:rsidR="003B755E" w:rsidRPr="003B755E">
        <w:rPr>
          <w:rFonts w:ascii="Arial" w:hAnsi="Arial" w:cs="Arial"/>
          <w:color w:val="000000"/>
        </w:rPr>
        <w:t>této smlouvy, v podrobném členění</w:t>
      </w:r>
      <w:r>
        <w:rPr>
          <w:rFonts w:ascii="Arial" w:hAnsi="Arial" w:cs="Arial"/>
          <w:color w:val="000000"/>
        </w:rPr>
        <w:t xml:space="preserve"> uvedeném v položkovém rozpočtu, je-li to relevantní,</w:t>
      </w:r>
      <w:r w:rsidR="003B755E" w:rsidRPr="003B755E">
        <w:rPr>
          <w:rFonts w:ascii="Arial" w:hAnsi="Arial" w:cs="Arial"/>
          <w:color w:val="000000"/>
        </w:rPr>
        <w:t xml:space="preserve"> činí</w:t>
      </w:r>
    </w:p>
    <w:p w14:paraId="38A99EB1" w14:textId="5C2CDBC3" w:rsidR="003B755E" w:rsidRPr="003B755E" w:rsidRDefault="003B755E" w:rsidP="008305ED">
      <w:pPr>
        <w:pStyle w:val="Zkladntext"/>
        <w:keepLines/>
        <w:widowControl w:val="0"/>
        <w:spacing w:before="120" w:line="276" w:lineRule="auto"/>
        <w:ind w:left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Celková cena v Kč bez DPH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3B755E">
        <w:rPr>
          <w:rFonts w:ascii="Arial" w:hAnsi="Arial" w:cs="Arial"/>
          <w:color w:val="000000"/>
          <w:highlight w:val="yellow"/>
        </w:rPr>
        <w:t>[doplní dodavatel]</w:t>
      </w:r>
    </w:p>
    <w:p w14:paraId="0AE45D72" w14:textId="199EA96D" w:rsidR="003B755E" w:rsidRPr="003B755E" w:rsidRDefault="00411563" w:rsidP="008305ED">
      <w:pPr>
        <w:pStyle w:val="Zkladntext"/>
        <w:keepLines/>
        <w:widowControl w:val="0"/>
        <w:spacing w:before="120" w:line="276" w:lineRule="auto"/>
        <w:ind w:left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DPH v Kč samostatně</w:t>
      </w:r>
      <w:r w:rsidR="008444B8">
        <w:rPr>
          <w:rFonts w:ascii="Arial" w:hAnsi="Arial" w:cs="Arial"/>
          <w:color w:val="000000"/>
        </w:rPr>
        <w:tab/>
      </w:r>
      <w:r w:rsidR="003B755E" w:rsidRPr="003B755E">
        <w:rPr>
          <w:rFonts w:ascii="Arial" w:hAnsi="Arial" w:cs="Arial"/>
          <w:color w:val="000000"/>
        </w:rPr>
        <w:tab/>
      </w:r>
      <w:r w:rsidR="003B755E" w:rsidRPr="003B755E">
        <w:rPr>
          <w:rFonts w:ascii="Arial" w:hAnsi="Arial" w:cs="Arial"/>
          <w:color w:val="000000"/>
        </w:rPr>
        <w:tab/>
      </w:r>
      <w:r w:rsidR="003B755E" w:rsidRPr="003B755E">
        <w:rPr>
          <w:rFonts w:ascii="Arial" w:hAnsi="Arial" w:cs="Arial"/>
          <w:color w:val="000000"/>
          <w:highlight w:val="yellow"/>
        </w:rPr>
        <w:t>[doplní dodavatel]</w:t>
      </w:r>
    </w:p>
    <w:p w14:paraId="2162B855" w14:textId="5B3239DC" w:rsidR="003B755E" w:rsidRPr="00BE3DB4" w:rsidRDefault="003B755E" w:rsidP="008305ED">
      <w:pPr>
        <w:pStyle w:val="Zkladntext"/>
        <w:keepLines/>
        <w:widowControl w:val="0"/>
        <w:spacing w:before="120" w:line="276" w:lineRule="auto"/>
        <w:ind w:left="709"/>
        <w:jc w:val="both"/>
        <w:rPr>
          <w:rFonts w:ascii="Arial" w:hAnsi="Arial" w:cs="Arial"/>
          <w:bCs/>
          <w:color w:val="000000"/>
        </w:rPr>
      </w:pPr>
      <w:r w:rsidRPr="00BE3DB4">
        <w:rPr>
          <w:rFonts w:ascii="Arial" w:hAnsi="Arial" w:cs="Arial"/>
          <w:bCs/>
          <w:color w:val="000000"/>
        </w:rPr>
        <w:t>Celková cena v Kč včetně DPH</w:t>
      </w:r>
      <w:r w:rsidR="00BE3DB4">
        <w:rPr>
          <w:rFonts w:ascii="Arial" w:hAnsi="Arial" w:cs="Arial"/>
          <w:bCs/>
          <w:color w:val="000000"/>
        </w:rPr>
        <w:tab/>
      </w:r>
      <w:r w:rsidRPr="00BE3DB4">
        <w:rPr>
          <w:rFonts w:ascii="Arial" w:hAnsi="Arial" w:cs="Arial"/>
          <w:bCs/>
          <w:color w:val="000000"/>
        </w:rPr>
        <w:tab/>
      </w:r>
      <w:r w:rsidRPr="00BE3DB4">
        <w:rPr>
          <w:rFonts w:ascii="Arial" w:hAnsi="Arial" w:cs="Arial"/>
          <w:bCs/>
          <w:color w:val="000000"/>
          <w:highlight w:val="yellow"/>
        </w:rPr>
        <w:t>[doplní dodavatel]</w:t>
      </w:r>
    </w:p>
    <w:p w14:paraId="17975244" w14:textId="6347C4DC" w:rsidR="009C1D7B" w:rsidRPr="009C1D7B" w:rsidRDefault="009C1D7B" w:rsidP="005F68F2">
      <w:pPr>
        <w:pStyle w:val="Zkladntext"/>
        <w:keepLines/>
        <w:widowControl w:val="0"/>
        <w:numPr>
          <w:ilvl w:val="0"/>
          <w:numId w:val="12"/>
        </w:numPr>
        <w:spacing w:before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lastRenderedPageBreak/>
        <w:t>Cena uvedená v předchozím bodu zahrnuje veškeré náklady potřebné k řádnému plnění dle této smlouvy včetně dopravy do místa plnění</w:t>
      </w:r>
      <w:r w:rsidR="00C97B46">
        <w:rPr>
          <w:rFonts w:ascii="Arial" w:hAnsi="Arial" w:cs="Arial"/>
          <w:color w:val="000000"/>
        </w:rPr>
        <w:t>, montáže</w:t>
      </w:r>
      <w:r w:rsidR="00411563">
        <w:rPr>
          <w:rFonts w:ascii="Arial" w:hAnsi="Arial" w:cs="Arial"/>
          <w:color w:val="000000"/>
        </w:rPr>
        <w:t xml:space="preserve">, instalaci, uvedení do provozu a umístění dle pokynů kupujícího a dalších činností dle předmětu smlouvy </w:t>
      </w:r>
      <w:r w:rsidRPr="009C1D7B">
        <w:rPr>
          <w:rFonts w:ascii="Arial" w:hAnsi="Arial" w:cs="Arial"/>
          <w:color w:val="000000"/>
        </w:rPr>
        <w:t>a je uzavřena jako smluvní a pevná. Součástí celkové ceny je i částka na recyklaci zboží, která nebude na faktuře uvedena samostatně, pokud není v zákoně výslovně uveden požadavek tuto částku uvádět.</w:t>
      </w:r>
    </w:p>
    <w:p w14:paraId="48F0C123" w14:textId="233BC915" w:rsidR="003B755E" w:rsidRPr="003B755E" w:rsidRDefault="009C1D7B" w:rsidP="005F68F2">
      <w:pPr>
        <w:pStyle w:val="Zkladntext"/>
        <w:keepLines/>
        <w:widowControl w:val="0"/>
        <w:numPr>
          <w:ilvl w:val="0"/>
          <w:numId w:val="12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Kupní cena je cenou nejvýše přípustnou, kterou je možné překročit pouze v případě, že v průběhu realizace dojde ke změnám sazeb DPH nebo ke změnám jiných daňových předpisů, majících vliv na cenu.</w:t>
      </w:r>
    </w:p>
    <w:p w14:paraId="122C52B9" w14:textId="25CE6D63" w:rsidR="00B0377B" w:rsidRPr="00BF2672" w:rsidRDefault="00B0377B" w:rsidP="008305ED">
      <w:pPr>
        <w:keepLines/>
        <w:widowControl w:val="0"/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F2672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BD215C">
        <w:rPr>
          <w:rFonts w:ascii="Arial" w:hAnsi="Arial" w:cs="Arial"/>
          <w:b/>
          <w:color w:val="000000"/>
          <w:sz w:val="20"/>
          <w:szCs w:val="20"/>
        </w:rPr>
        <w:t>8</w:t>
      </w:r>
    </w:p>
    <w:p w14:paraId="122C52BA" w14:textId="5E5DAC21" w:rsidR="00B0377B" w:rsidRPr="00C97B46" w:rsidRDefault="009C1D7B" w:rsidP="008305ED">
      <w:pPr>
        <w:pStyle w:val="Nadpis1"/>
        <w:keepNext w:val="0"/>
        <w:keepLines/>
        <w:widowControl w:val="0"/>
        <w:spacing w:after="240"/>
        <w:rPr>
          <w:rFonts w:cs="Arial"/>
          <w:b w:val="0"/>
          <w:color w:val="000000"/>
          <w:szCs w:val="20"/>
        </w:rPr>
      </w:pPr>
      <w:r w:rsidRPr="00C97B46">
        <w:rPr>
          <w:rFonts w:cs="Arial"/>
          <w:color w:val="000000"/>
          <w:szCs w:val="20"/>
        </w:rPr>
        <w:t>Platební podmínky</w:t>
      </w:r>
    </w:p>
    <w:p w14:paraId="39D16C0C" w14:textId="436245D9" w:rsidR="008750B6" w:rsidRPr="008750B6" w:rsidRDefault="009C1D7B" w:rsidP="005F68F2">
      <w:pPr>
        <w:pStyle w:val="Zkladntext"/>
        <w:keepLines/>
        <w:widowControl w:val="0"/>
        <w:numPr>
          <w:ilvl w:val="0"/>
          <w:numId w:val="19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8750B6">
        <w:rPr>
          <w:rFonts w:ascii="Arial" w:hAnsi="Arial" w:cs="Arial"/>
          <w:color w:val="000000"/>
        </w:rPr>
        <w:t>Kupní cena za realizaci předmětu smlouvy bude uhrazena na základě daňového dokladu</w:t>
      </w:r>
      <w:r w:rsidR="000163D1" w:rsidRPr="008750B6">
        <w:rPr>
          <w:rFonts w:ascii="Arial" w:hAnsi="Arial" w:cs="Arial"/>
          <w:color w:val="000000"/>
        </w:rPr>
        <w:t>.</w:t>
      </w:r>
      <w:r w:rsidR="008750B6" w:rsidRPr="008750B6">
        <w:rPr>
          <w:rFonts w:ascii="Arial" w:hAnsi="Arial" w:cs="Arial"/>
          <w:color w:val="000000"/>
        </w:rPr>
        <w:t xml:space="preserve"> (faktury).</w:t>
      </w:r>
    </w:p>
    <w:p w14:paraId="3B5E0A67" w14:textId="5779CA83" w:rsidR="008750B6" w:rsidRPr="008750B6" w:rsidRDefault="008750B6" w:rsidP="005F68F2">
      <w:pPr>
        <w:pStyle w:val="Zkladntext"/>
        <w:keepLines/>
        <w:widowControl w:val="0"/>
        <w:numPr>
          <w:ilvl w:val="0"/>
          <w:numId w:val="19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8750B6">
        <w:rPr>
          <w:rFonts w:ascii="Arial" w:hAnsi="Arial" w:cs="Arial"/>
          <w:color w:val="000000"/>
        </w:rPr>
        <w:t xml:space="preserve">Prodávající je oprávněn vystavit fakturu po řádně realizovaném plnění předmětu smlouvy bez vad na základě řádného akceptačního protokolu dle článku </w:t>
      </w:r>
      <w:r w:rsidR="00BD215C">
        <w:rPr>
          <w:rFonts w:ascii="Arial" w:hAnsi="Arial" w:cs="Arial"/>
          <w:color w:val="000000"/>
        </w:rPr>
        <w:t>6</w:t>
      </w:r>
      <w:r w:rsidR="00BD215C" w:rsidRPr="008750B6">
        <w:rPr>
          <w:rFonts w:ascii="Arial" w:hAnsi="Arial" w:cs="Arial"/>
          <w:color w:val="000000"/>
        </w:rPr>
        <w:t xml:space="preserve"> </w:t>
      </w:r>
      <w:r w:rsidR="00411563">
        <w:rPr>
          <w:rFonts w:ascii="Arial" w:hAnsi="Arial" w:cs="Arial"/>
          <w:color w:val="000000"/>
        </w:rPr>
        <w:t>odst. 8</w:t>
      </w:r>
      <w:r w:rsidRPr="008750B6">
        <w:rPr>
          <w:rFonts w:ascii="Arial" w:hAnsi="Arial" w:cs="Arial"/>
          <w:color w:val="000000"/>
        </w:rPr>
        <w:t xml:space="preserve"> této smlouvy, který bude přílohou faktury. V případě, že bude faktura kupujícímu vystavena v rozporu s tímto ustanovením, nezakládá kupujícímu povinnost fakturu uhradit. V takovém případě kupující fakturu vrátí zpět prodávajícímu.</w:t>
      </w:r>
    </w:p>
    <w:p w14:paraId="0CD33E50" w14:textId="77777777" w:rsidR="009C1D7B" w:rsidRPr="00411563" w:rsidRDefault="009C1D7B" w:rsidP="005F68F2">
      <w:pPr>
        <w:pStyle w:val="Zkladntext"/>
        <w:keepLines/>
        <w:widowControl w:val="0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="Arial" w:hAnsi="Arial" w:cs="Arial"/>
          <w:b/>
          <w:color w:val="000000"/>
        </w:rPr>
      </w:pPr>
      <w:r w:rsidRPr="00411563">
        <w:rPr>
          <w:rFonts w:ascii="Arial" w:hAnsi="Arial" w:cs="Arial"/>
          <w:b/>
          <w:color w:val="000000"/>
        </w:rPr>
        <w:t>Zálohové platby nejsou přípustné a prodávající není oprávněn je požadovat.</w:t>
      </w:r>
    </w:p>
    <w:p w14:paraId="1F0A441A" w14:textId="473375E6" w:rsidR="009C1D7B" w:rsidRDefault="009C1D7B" w:rsidP="005F68F2">
      <w:pPr>
        <w:pStyle w:val="Zkladntext"/>
        <w:keepLines/>
        <w:widowControl w:val="0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8750B6">
        <w:rPr>
          <w:rFonts w:ascii="Arial" w:hAnsi="Arial" w:cs="Arial"/>
          <w:color w:val="000000"/>
        </w:rPr>
        <w:t>Faktura - daňový</w:t>
      </w:r>
      <w:r w:rsidRPr="009C1D7B">
        <w:rPr>
          <w:rFonts w:ascii="Arial" w:hAnsi="Arial" w:cs="Arial"/>
          <w:color w:val="000000"/>
        </w:rPr>
        <w:t xml:space="preserve"> doklad musí splňovat veškeré náležitosti dle zákona č. 563/1991 </w:t>
      </w:r>
      <w:r w:rsidR="00B064E7">
        <w:rPr>
          <w:rFonts w:ascii="Arial" w:hAnsi="Arial" w:cs="Arial"/>
          <w:color w:val="000000"/>
        </w:rPr>
        <w:t>S</w:t>
      </w:r>
      <w:r w:rsidRPr="009C1D7B">
        <w:rPr>
          <w:rFonts w:ascii="Arial" w:hAnsi="Arial" w:cs="Arial"/>
          <w:color w:val="000000"/>
        </w:rPr>
        <w:t>b., o</w:t>
      </w:r>
      <w:r w:rsidR="004C2750">
        <w:rPr>
          <w:rFonts w:ascii="Arial" w:hAnsi="Arial" w:cs="Arial"/>
          <w:color w:val="000000"/>
        </w:rPr>
        <w:t> </w:t>
      </w:r>
      <w:r w:rsidRPr="009C1D7B">
        <w:rPr>
          <w:rFonts w:ascii="Arial" w:hAnsi="Arial" w:cs="Arial"/>
          <w:color w:val="000000"/>
        </w:rPr>
        <w:t>účetnictví, v </w:t>
      </w:r>
      <w:r w:rsidR="004C2750">
        <w:rPr>
          <w:rFonts w:ascii="Arial" w:hAnsi="Arial" w:cs="Arial"/>
          <w:color w:val="000000"/>
        </w:rPr>
        <w:t>účinném</w:t>
      </w:r>
      <w:r w:rsidR="004C2750" w:rsidRPr="009C1D7B">
        <w:rPr>
          <w:rFonts w:ascii="Arial" w:hAnsi="Arial" w:cs="Arial"/>
          <w:color w:val="000000"/>
        </w:rPr>
        <w:t xml:space="preserve"> </w:t>
      </w:r>
      <w:r w:rsidRPr="009C1D7B">
        <w:rPr>
          <w:rFonts w:ascii="Arial" w:hAnsi="Arial" w:cs="Arial"/>
          <w:color w:val="000000"/>
        </w:rPr>
        <w:t>znění a zákona č. 235/2004 Sb., o dani z přidané hodnoty, v </w:t>
      </w:r>
      <w:r w:rsidR="004C2750">
        <w:rPr>
          <w:rFonts w:ascii="Arial" w:hAnsi="Arial" w:cs="Arial"/>
          <w:color w:val="000000"/>
        </w:rPr>
        <w:t>účinném</w:t>
      </w:r>
      <w:r w:rsidR="004C2750" w:rsidRPr="009C1D7B">
        <w:rPr>
          <w:rFonts w:ascii="Arial" w:hAnsi="Arial" w:cs="Arial"/>
          <w:color w:val="000000"/>
        </w:rPr>
        <w:t xml:space="preserve"> </w:t>
      </w:r>
      <w:r w:rsidRPr="009C1D7B">
        <w:rPr>
          <w:rFonts w:ascii="Arial" w:hAnsi="Arial" w:cs="Arial"/>
          <w:color w:val="000000"/>
        </w:rPr>
        <w:t>znění. V případě, že faktura nebude mít odpovídající náležitosti, je kupující oprávněn vrátit ji zpět prodávajícímu k doplnění, aniž se dostane do prodlení se splatností. Lhůta splatnosti začíná běžet znovu od opětovného doručení náležitě doplněné či opravené faktury.</w:t>
      </w:r>
    </w:p>
    <w:p w14:paraId="038B55D8" w14:textId="22AE5663" w:rsidR="008750B6" w:rsidRDefault="008750B6" w:rsidP="005F68F2">
      <w:pPr>
        <w:pStyle w:val="Zkladntext"/>
        <w:keepLines/>
        <w:widowControl w:val="0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Faktura bude vždy obsahovat alespoň:</w:t>
      </w:r>
    </w:p>
    <w:p w14:paraId="266399C0" w14:textId="77777777" w:rsidR="008750B6" w:rsidRPr="007E6D6D" w:rsidRDefault="008750B6" w:rsidP="005F68F2">
      <w:pPr>
        <w:pStyle w:val="Zkladntext"/>
        <w:keepLines/>
        <w:widowControl w:val="0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>firmu a sídlo oprávněné a povinné osoby, tj. prodávajícího i kupujícího,</w:t>
      </w:r>
    </w:p>
    <w:p w14:paraId="560E1066" w14:textId="31E6BD6C" w:rsidR="008750B6" w:rsidRPr="007E6D6D" w:rsidRDefault="008750B6" w:rsidP="005F68F2">
      <w:pPr>
        <w:pStyle w:val="Zkladntext"/>
        <w:keepLines/>
        <w:widowControl w:val="0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>IČ</w:t>
      </w:r>
      <w:r>
        <w:rPr>
          <w:rFonts w:ascii="Arial" w:hAnsi="Arial" w:cs="Arial"/>
          <w:color w:val="000000"/>
        </w:rPr>
        <w:t>O</w:t>
      </w:r>
      <w:r w:rsidRPr="007E6D6D">
        <w:rPr>
          <w:rFonts w:ascii="Arial" w:hAnsi="Arial" w:cs="Arial"/>
          <w:color w:val="000000"/>
        </w:rPr>
        <w:t xml:space="preserve"> a DIČ prodávajícího a kupujícího,</w:t>
      </w:r>
    </w:p>
    <w:p w14:paraId="7497F4FD" w14:textId="77314A7B" w:rsidR="008750B6" w:rsidRPr="007E6D6D" w:rsidRDefault="008750B6" w:rsidP="005F68F2">
      <w:pPr>
        <w:pStyle w:val="Zkladntext"/>
        <w:keepLines/>
        <w:widowControl w:val="0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 xml:space="preserve">údaj o zápisu </w:t>
      </w:r>
      <w:r w:rsidR="006730A7">
        <w:rPr>
          <w:rFonts w:ascii="Arial" w:hAnsi="Arial" w:cs="Arial"/>
          <w:color w:val="000000"/>
        </w:rPr>
        <w:t>prodávajícího</w:t>
      </w:r>
      <w:r w:rsidR="006730A7" w:rsidRPr="007E6D6D">
        <w:rPr>
          <w:rFonts w:ascii="Arial" w:hAnsi="Arial" w:cs="Arial"/>
          <w:color w:val="000000"/>
        </w:rPr>
        <w:t xml:space="preserve"> </w:t>
      </w:r>
      <w:r w:rsidRPr="007E6D6D">
        <w:rPr>
          <w:rFonts w:ascii="Arial" w:hAnsi="Arial" w:cs="Arial"/>
          <w:color w:val="000000"/>
        </w:rPr>
        <w:t>v obchodním rejstříku, včetně spisové značky,</w:t>
      </w:r>
    </w:p>
    <w:p w14:paraId="049E893F" w14:textId="77777777" w:rsidR="008750B6" w:rsidRPr="007E6D6D" w:rsidRDefault="008750B6" w:rsidP="005F68F2">
      <w:pPr>
        <w:pStyle w:val="Zkladntext"/>
        <w:keepLines/>
        <w:widowControl w:val="0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>číslo faktury,</w:t>
      </w:r>
    </w:p>
    <w:p w14:paraId="5103E89D" w14:textId="77777777" w:rsidR="008750B6" w:rsidRDefault="008750B6" w:rsidP="005F68F2">
      <w:pPr>
        <w:pStyle w:val="Zkladntext"/>
        <w:keepLines/>
        <w:widowControl w:val="0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>číslo smlouvy,</w:t>
      </w:r>
    </w:p>
    <w:p w14:paraId="1256C74B" w14:textId="1CE840D5" w:rsidR="007777C3" w:rsidRPr="007E6D6D" w:rsidRDefault="007777C3" w:rsidP="005F68F2">
      <w:pPr>
        <w:pStyle w:val="Zkladntext"/>
        <w:keepLines/>
        <w:widowControl w:val="0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označení akce,</w:t>
      </w:r>
    </w:p>
    <w:p w14:paraId="1DFFA7C1" w14:textId="77777777" w:rsidR="008750B6" w:rsidRPr="007E6D6D" w:rsidRDefault="008750B6" w:rsidP="005F68F2">
      <w:pPr>
        <w:pStyle w:val="Zkladntext"/>
        <w:keepLines/>
        <w:widowControl w:val="0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>den odeslání, den splatnosti a datum zdanitelného plnění,</w:t>
      </w:r>
    </w:p>
    <w:p w14:paraId="73D34CFC" w14:textId="77777777" w:rsidR="008750B6" w:rsidRPr="007E6D6D" w:rsidRDefault="008750B6" w:rsidP="005F68F2">
      <w:pPr>
        <w:pStyle w:val="Zkladntext"/>
        <w:keepLines/>
        <w:widowControl w:val="0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>označení peněžního ústavu a číslo účtu, na který má kupující provést úhradu.</w:t>
      </w:r>
    </w:p>
    <w:p w14:paraId="0C3D5064" w14:textId="77777777" w:rsidR="008750B6" w:rsidRPr="007E6D6D" w:rsidRDefault="008750B6" w:rsidP="005F68F2">
      <w:pPr>
        <w:pStyle w:val="Zkladntext"/>
        <w:keepLines/>
        <w:widowControl w:val="0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>fakturovanou částku bez daně, sazbu daně, daň a celkovou částku,</w:t>
      </w:r>
    </w:p>
    <w:p w14:paraId="2741D4EF" w14:textId="02CE5CA2" w:rsidR="008750B6" w:rsidRPr="007E6D6D" w:rsidRDefault="00D30BFB" w:rsidP="005F68F2">
      <w:pPr>
        <w:pStyle w:val="Zkladntext"/>
        <w:keepLines/>
        <w:widowControl w:val="0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registrační </w:t>
      </w:r>
      <w:r w:rsidR="008750B6" w:rsidRPr="007E6D6D">
        <w:rPr>
          <w:rFonts w:ascii="Arial" w:hAnsi="Arial" w:cs="Arial"/>
          <w:color w:val="000000"/>
        </w:rPr>
        <w:t>číslo a název projektu dle této smlouvy,</w:t>
      </w:r>
    </w:p>
    <w:p w14:paraId="2392AF0A" w14:textId="77777777" w:rsidR="008750B6" w:rsidRPr="007E6D6D" w:rsidRDefault="008750B6" w:rsidP="005F68F2">
      <w:pPr>
        <w:pStyle w:val="Zkladntext"/>
        <w:keepLines/>
        <w:widowControl w:val="0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>soupis dodaného zboží vycházející z položkového rozpočtu,</w:t>
      </w:r>
    </w:p>
    <w:p w14:paraId="4D51E0C8" w14:textId="1FD0D94B" w:rsidR="008750B6" w:rsidRPr="007E6D6D" w:rsidRDefault="008750B6" w:rsidP="005F68F2">
      <w:pPr>
        <w:pStyle w:val="Zkladntext"/>
        <w:keepLines/>
        <w:widowControl w:val="0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 xml:space="preserve">označení </w:t>
      </w:r>
      <w:r w:rsidR="004C2750">
        <w:rPr>
          <w:rFonts w:ascii="Arial" w:hAnsi="Arial" w:cs="Arial"/>
          <w:color w:val="000000"/>
        </w:rPr>
        <w:t>zboží</w:t>
      </w:r>
      <w:r w:rsidR="004C2750" w:rsidRPr="007E6D6D">
        <w:rPr>
          <w:rFonts w:ascii="Arial" w:hAnsi="Arial" w:cs="Arial"/>
          <w:color w:val="000000"/>
        </w:rPr>
        <w:t xml:space="preserve"> </w:t>
      </w:r>
      <w:r w:rsidRPr="007E6D6D">
        <w:rPr>
          <w:rFonts w:ascii="Arial" w:hAnsi="Arial" w:cs="Arial"/>
          <w:color w:val="000000"/>
        </w:rPr>
        <w:t>s odkazem na příslušnou část smlouvy,</w:t>
      </w:r>
    </w:p>
    <w:p w14:paraId="592943CD" w14:textId="77777777" w:rsidR="008750B6" w:rsidRPr="007E6D6D" w:rsidRDefault="008750B6" w:rsidP="005F68F2">
      <w:pPr>
        <w:pStyle w:val="Zkladntext"/>
        <w:keepLines/>
        <w:widowControl w:val="0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>razítko a podpis oprávněné osoby,</w:t>
      </w:r>
    </w:p>
    <w:p w14:paraId="1F1B05F0" w14:textId="77777777" w:rsidR="008750B6" w:rsidRPr="007E6D6D" w:rsidRDefault="008750B6" w:rsidP="005F68F2">
      <w:pPr>
        <w:pStyle w:val="Zkladntext"/>
        <w:keepLines/>
        <w:widowControl w:val="0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>konstantní a variabilní symbol,</w:t>
      </w:r>
    </w:p>
    <w:p w14:paraId="6ABF8254" w14:textId="39034DE4" w:rsidR="008750B6" w:rsidRPr="007E6D6D" w:rsidRDefault="008750B6" w:rsidP="005F68F2">
      <w:pPr>
        <w:pStyle w:val="Zkladntext"/>
        <w:keepLines/>
        <w:widowControl w:val="0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>protokol resp. dodací list o převzetí zboží či event. jeho části</w:t>
      </w:r>
      <w:r>
        <w:rPr>
          <w:rFonts w:ascii="Arial" w:hAnsi="Arial" w:cs="Arial"/>
          <w:color w:val="000000"/>
        </w:rPr>
        <w:t xml:space="preserve"> dle </w:t>
      </w:r>
      <w:r w:rsidRPr="007E6D6D">
        <w:rPr>
          <w:rFonts w:ascii="Arial" w:hAnsi="Arial" w:cs="Arial"/>
          <w:color w:val="000000"/>
        </w:rPr>
        <w:t xml:space="preserve">čl. </w:t>
      </w:r>
      <w:r w:rsidR="00BD215C">
        <w:rPr>
          <w:rFonts w:ascii="Arial" w:hAnsi="Arial" w:cs="Arial"/>
          <w:color w:val="000000"/>
        </w:rPr>
        <w:t>6</w:t>
      </w:r>
      <w:r w:rsidRPr="007E6D6D">
        <w:rPr>
          <w:rFonts w:ascii="Arial" w:hAnsi="Arial" w:cs="Arial"/>
          <w:color w:val="000000"/>
        </w:rPr>
        <w:t xml:space="preserve"> odst. 3 </w:t>
      </w:r>
      <w:r>
        <w:rPr>
          <w:rFonts w:ascii="Arial" w:hAnsi="Arial" w:cs="Arial"/>
          <w:color w:val="000000"/>
        </w:rPr>
        <w:t>s</w:t>
      </w:r>
      <w:r w:rsidRPr="007E6D6D">
        <w:rPr>
          <w:rFonts w:ascii="Arial" w:hAnsi="Arial" w:cs="Arial"/>
          <w:color w:val="000000"/>
        </w:rPr>
        <w:t>mlouvy,</w:t>
      </w:r>
    </w:p>
    <w:p w14:paraId="4FF7CEEB" w14:textId="000673EA" w:rsidR="008750B6" w:rsidRPr="007E6D6D" w:rsidRDefault="008750B6" w:rsidP="005F68F2">
      <w:pPr>
        <w:pStyle w:val="Zkladntext"/>
        <w:keepLines/>
        <w:widowControl w:val="0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>akceptační protokol,</w:t>
      </w:r>
    </w:p>
    <w:p w14:paraId="70C9F79E" w14:textId="77777777" w:rsidR="008750B6" w:rsidRPr="007E6D6D" w:rsidRDefault="008750B6" w:rsidP="005F68F2">
      <w:pPr>
        <w:pStyle w:val="Zkladntext"/>
        <w:keepLines/>
        <w:widowControl w:val="0"/>
        <w:numPr>
          <w:ilvl w:val="0"/>
          <w:numId w:val="20"/>
        </w:numPr>
        <w:spacing w:before="60" w:after="240"/>
        <w:jc w:val="both"/>
        <w:rPr>
          <w:rFonts w:ascii="Arial" w:hAnsi="Arial" w:cs="Arial"/>
          <w:color w:val="000000"/>
        </w:rPr>
      </w:pPr>
      <w:r w:rsidRPr="007E6D6D">
        <w:rPr>
          <w:rFonts w:ascii="Arial" w:hAnsi="Arial" w:cs="Arial"/>
          <w:color w:val="000000"/>
        </w:rPr>
        <w:t>místo a osobu oprávněnou k převzetí oprávněné faktury.</w:t>
      </w:r>
    </w:p>
    <w:p w14:paraId="67E36665" w14:textId="77777777" w:rsidR="009C1D7B" w:rsidRPr="009C1D7B" w:rsidRDefault="009C1D7B" w:rsidP="005F68F2">
      <w:pPr>
        <w:pStyle w:val="Zkladntext"/>
        <w:keepLines/>
        <w:widowControl w:val="0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Splatnost faktury je 30 dnů ode dne jejího doručení kupujícímu. Vrátí-li zadavatel vadnou fakturu, přestává běžet původní lhůta splatnosti. Celá lhůta splatnosti běží opět ode dne doručení nově vystavené úplné faktury bez vad.</w:t>
      </w:r>
    </w:p>
    <w:p w14:paraId="19DC1F70" w14:textId="77777777" w:rsidR="009C1D7B" w:rsidRPr="009C1D7B" w:rsidRDefault="009C1D7B" w:rsidP="005F68F2">
      <w:pPr>
        <w:pStyle w:val="Zkladntext"/>
        <w:keepLines/>
        <w:widowControl w:val="0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Faktura bude vystavena tak, aby byla doložena její účelovost.</w:t>
      </w:r>
    </w:p>
    <w:p w14:paraId="487EEFED" w14:textId="34B1960B" w:rsidR="00F876E6" w:rsidRDefault="009C1D7B" w:rsidP="005F68F2">
      <w:pPr>
        <w:pStyle w:val="Zkladntext"/>
        <w:keepLines/>
        <w:widowControl w:val="0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 xml:space="preserve">Daňový doklad je považován za proplacený datem odepsání příslušné finanční částky z účtu kupujícího ve prospěch čísla účtu prodávajícího uvedeného v </w:t>
      </w:r>
      <w:r w:rsidR="008750B6">
        <w:rPr>
          <w:rFonts w:ascii="Arial" w:hAnsi="Arial" w:cs="Arial"/>
          <w:color w:val="000000"/>
        </w:rPr>
        <w:t>úvodu</w:t>
      </w:r>
      <w:r w:rsidRPr="009C1D7B">
        <w:rPr>
          <w:rFonts w:ascii="Arial" w:hAnsi="Arial" w:cs="Arial"/>
          <w:color w:val="000000"/>
        </w:rPr>
        <w:t xml:space="preserve"> smlouvy.</w:t>
      </w:r>
    </w:p>
    <w:p w14:paraId="122C52D0" w14:textId="4ECFEB62" w:rsidR="00B0377B" w:rsidRPr="00F876E6" w:rsidRDefault="00B0377B" w:rsidP="008305ED">
      <w:pPr>
        <w:keepLines/>
        <w:widowControl w:val="0"/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F876E6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Článek </w:t>
      </w:r>
      <w:r w:rsidR="00BD215C">
        <w:rPr>
          <w:rFonts w:ascii="Arial" w:hAnsi="Arial" w:cs="Arial"/>
          <w:b/>
          <w:color w:val="000000"/>
          <w:sz w:val="20"/>
          <w:szCs w:val="20"/>
        </w:rPr>
        <w:t>9</w:t>
      </w:r>
    </w:p>
    <w:p w14:paraId="122C52D1" w14:textId="3EDE7180" w:rsidR="00B0377B" w:rsidRPr="00BF2672" w:rsidRDefault="009C1D7B" w:rsidP="008305ED">
      <w:pPr>
        <w:pStyle w:val="Nadpis1"/>
        <w:keepNext w:val="0"/>
        <w:keepLines/>
        <w:widowControl w:val="0"/>
        <w:spacing w:after="240"/>
        <w:rPr>
          <w:rFonts w:cs="Arial"/>
          <w:b w:val="0"/>
          <w:color w:val="000000"/>
          <w:szCs w:val="20"/>
        </w:rPr>
      </w:pPr>
      <w:r>
        <w:rPr>
          <w:rFonts w:cs="Arial"/>
          <w:color w:val="000000"/>
          <w:szCs w:val="20"/>
        </w:rPr>
        <w:t>Záruka</w:t>
      </w:r>
    </w:p>
    <w:p w14:paraId="10BCA4F4" w14:textId="77777777" w:rsidR="009C1D7B" w:rsidRPr="009C1D7B" w:rsidRDefault="009C1D7B" w:rsidP="005F68F2">
      <w:pPr>
        <w:pStyle w:val="Zkladntext"/>
        <w:keepLines/>
        <w:widowControl w:val="0"/>
        <w:numPr>
          <w:ilvl w:val="0"/>
          <w:numId w:val="13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Prodávající prohlašuje, že předmět plnění není zatížen právními vadami.</w:t>
      </w:r>
    </w:p>
    <w:p w14:paraId="3010DCB0" w14:textId="77777777" w:rsidR="009C1D7B" w:rsidRPr="009C1D7B" w:rsidRDefault="009C1D7B" w:rsidP="005F68F2">
      <w:pPr>
        <w:pStyle w:val="Zkladntext"/>
        <w:keepLines/>
        <w:widowControl w:val="0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Prodávající odpovídá za vady zjevné, skryté a právní, které má zboží v době odevzdání kupujícímu i když se vada stane zjevnou i po této době a dále za ty vady, které se na zboží vyskytnou v záruční době uvedené v této smlouvě.</w:t>
      </w:r>
    </w:p>
    <w:p w14:paraId="11EF20AF" w14:textId="77777777" w:rsidR="009C1D7B" w:rsidRPr="009C1D7B" w:rsidRDefault="009C1D7B" w:rsidP="005F68F2">
      <w:pPr>
        <w:pStyle w:val="Zkladntext"/>
        <w:keepLines/>
        <w:widowControl w:val="0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 xml:space="preserve">Rozsah, kvalita, technická specifikace, příslušenství a další související služby musí odpovídat požadavkům kupujícího a vymezení uvedenému v této smlouvě. </w:t>
      </w:r>
      <w:r w:rsidRPr="00411563">
        <w:rPr>
          <w:rFonts w:ascii="Arial" w:hAnsi="Arial" w:cs="Arial"/>
          <w:b/>
          <w:color w:val="000000"/>
        </w:rPr>
        <w:t>Jakékoliv odchylky od požadavků kupujícího či vymezení uvedenému v této smlouvě jsou vadným plněním.</w:t>
      </w:r>
      <w:r w:rsidRPr="009C1D7B">
        <w:rPr>
          <w:rFonts w:ascii="Arial" w:hAnsi="Arial" w:cs="Arial"/>
          <w:color w:val="000000"/>
        </w:rPr>
        <w:t xml:space="preserve"> </w:t>
      </w:r>
    </w:p>
    <w:p w14:paraId="1DC59DC3" w14:textId="77777777" w:rsidR="009C1D7B" w:rsidRPr="009C1D7B" w:rsidRDefault="009C1D7B" w:rsidP="005F68F2">
      <w:pPr>
        <w:pStyle w:val="Zkladntext"/>
        <w:keepLines/>
        <w:widowControl w:val="0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 xml:space="preserve">Prodávající poskytuje kupujícímu záruku za jakost spočívající v tom, že zboží, jakož i jeho veškeré části a komponenty budou po celou záruční dobu způsobilé k použití k obvyklým účelům a zachovají si obvyklé vlastnosti.  </w:t>
      </w:r>
    </w:p>
    <w:p w14:paraId="4142008E" w14:textId="5B48AB2A" w:rsidR="009C1D7B" w:rsidRPr="009C1D7B" w:rsidRDefault="009C1D7B" w:rsidP="005F68F2">
      <w:pPr>
        <w:pStyle w:val="Zkladntext"/>
        <w:keepLines/>
        <w:widowControl w:val="0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Prodávající poskytne v souladu s podmínkami veřejné zakázky záruku v </w:t>
      </w:r>
      <w:r w:rsidRPr="00411563">
        <w:rPr>
          <w:rFonts w:ascii="Arial" w:hAnsi="Arial" w:cs="Arial"/>
          <w:b/>
          <w:color w:val="000000"/>
        </w:rPr>
        <w:t xml:space="preserve">délce min. </w:t>
      </w:r>
      <w:r w:rsidR="0049108D" w:rsidRPr="00411563">
        <w:rPr>
          <w:rFonts w:ascii="Arial" w:hAnsi="Arial" w:cs="Arial"/>
          <w:b/>
          <w:color w:val="000000"/>
        </w:rPr>
        <w:t>24</w:t>
      </w:r>
      <w:r w:rsidR="00E753E5" w:rsidRPr="00411563">
        <w:rPr>
          <w:rFonts w:ascii="Arial" w:hAnsi="Arial" w:cs="Arial"/>
          <w:b/>
          <w:color w:val="000000"/>
        </w:rPr>
        <w:t xml:space="preserve"> </w:t>
      </w:r>
      <w:r w:rsidRPr="00411563">
        <w:rPr>
          <w:rFonts w:ascii="Arial" w:hAnsi="Arial" w:cs="Arial"/>
          <w:b/>
          <w:color w:val="000000"/>
        </w:rPr>
        <w:t>měsíců</w:t>
      </w:r>
      <w:r w:rsidR="00AF4EB0">
        <w:rPr>
          <w:rFonts w:ascii="Arial" w:hAnsi="Arial" w:cs="Arial"/>
          <w:color w:val="000000"/>
        </w:rPr>
        <w:t xml:space="preserve"> ode dne </w:t>
      </w:r>
      <w:r w:rsidR="00411563">
        <w:rPr>
          <w:rFonts w:ascii="Arial" w:hAnsi="Arial" w:cs="Arial"/>
          <w:color w:val="000000"/>
        </w:rPr>
        <w:t>podpisu akceptačního protokolu bez výhrad</w:t>
      </w:r>
      <w:r w:rsidR="00BE3DB4">
        <w:rPr>
          <w:rFonts w:ascii="Arial" w:hAnsi="Arial" w:cs="Arial"/>
          <w:color w:val="000000"/>
        </w:rPr>
        <w:t xml:space="preserve">. Pokud výrobce poskytuje záruku delší než 24 měsíců, bude </w:t>
      </w:r>
      <w:r w:rsidR="000D45C5">
        <w:rPr>
          <w:rFonts w:ascii="Arial" w:hAnsi="Arial" w:cs="Arial"/>
          <w:color w:val="000000"/>
        </w:rPr>
        <w:t xml:space="preserve">délka </w:t>
      </w:r>
      <w:r w:rsidR="00BE3DB4">
        <w:rPr>
          <w:rFonts w:ascii="Arial" w:hAnsi="Arial" w:cs="Arial"/>
          <w:color w:val="000000"/>
        </w:rPr>
        <w:t>záruk</w:t>
      </w:r>
      <w:r w:rsidR="000D45C5">
        <w:rPr>
          <w:rFonts w:ascii="Arial" w:hAnsi="Arial" w:cs="Arial"/>
          <w:color w:val="000000"/>
        </w:rPr>
        <w:t>y</w:t>
      </w:r>
      <w:r w:rsidR="00BE3DB4">
        <w:rPr>
          <w:rFonts w:ascii="Arial" w:hAnsi="Arial" w:cs="Arial"/>
          <w:color w:val="000000"/>
        </w:rPr>
        <w:t xml:space="preserve"> poskytnutá prodávajícím </w:t>
      </w:r>
      <w:r w:rsidR="000D45C5">
        <w:rPr>
          <w:rFonts w:ascii="Arial" w:hAnsi="Arial" w:cs="Arial"/>
          <w:color w:val="000000"/>
        </w:rPr>
        <w:t xml:space="preserve">shodná s délkou </w:t>
      </w:r>
      <w:r w:rsidR="00BE3DB4">
        <w:rPr>
          <w:rFonts w:ascii="Arial" w:hAnsi="Arial" w:cs="Arial"/>
          <w:color w:val="000000"/>
        </w:rPr>
        <w:t>záruky poskytovan</w:t>
      </w:r>
      <w:r w:rsidR="000D45C5">
        <w:rPr>
          <w:rFonts w:ascii="Arial" w:hAnsi="Arial" w:cs="Arial"/>
          <w:color w:val="000000"/>
        </w:rPr>
        <w:t>ou</w:t>
      </w:r>
      <w:r w:rsidR="00BE3DB4">
        <w:rPr>
          <w:rFonts w:ascii="Arial" w:hAnsi="Arial" w:cs="Arial"/>
          <w:color w:val="000000"/>
        </w:rPr>
        <w:t xml:space="preserve"> výrobcem.</w:t>
      </w:r>
      <w:r w:rsidRPr="009C1D7B">
        <w:rPr>
          <w:rFonts w:ascii="Arial" w:hAnsi="Arial" w:cs="Arial"/>
          <w:color w:val="000000"/>
        </w:rPr>
        <w:t xml:space="preserve"> </w:t>
      </w:r>
    </w:p>
    <w:p w14:paraId="1C1C22B4" w14:textId="38BCA3D6" w:rsidR="009C1D7B" w:rsidRPr="009C1D7B" w:rsidRDefault="009C1D7B" w:rsidP="005F68F2">
      <w:pPr>
        <w:pStyle w:val="Zkladntext"/>
        <w:keepLines/>
        <w:widowControl w:val="0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 xml:space="preserve">Záruční doba začíná běžet dnem podpisu </w:t>
      </w:r>
      <w:r w:rsidR="00411563">
        <w:rPr>
          <w:rFonts w:ascii="Arial" w:hAnsi="Arial" w:cs="Arial"/>
          <w:color w:val="000000"/>
        </w:rPr>
        <w:t>akceptačního protokolu</w:t>
      </w:r>
      <w:r w:rsidRPr="009C1D7B">
        <w:rPr>
          <w:rFonts w:ascii="Arial" w:hAnsi="Arial" w:cs="Arial"/>
          <w:color w:val="000000"/>
        </w:rPr>
        <w:t xml:space="preserve"> kupujícím, o řádně poskytnutém plnění předmětu plnění bez vad.</w:t>
      </w:r>
    </w:p>
    <w:p w14:paraId="7E6C0211" w14:textId="37E6231B" w:rsidR="009C1D7B" w:rsidRPr="009C1D7B" w:rsidRDefault="009C1D7B" w:rsidP="005F68F2">
      <w:pPr>
        <w:pStyle w:val="Zkladntext"/>
        <w:keepLines/>
        <w:widowControl w:val="0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Vady, na něž se vztahuje záruka, je kupující oprávněn uplatnit nejpozději do konce záruční doby.</w:t>
      </w:r>
      <w:r w:rsidR="00411563">
        <w:rPr>
          <w:rFonts w:ascii="Arial" w:hAnsi="Arial" w:cs="Arial"/>
          <w:color w:val="000000"/>
        </w:rPr>
        <w:t xml:space="preserve"> </w:t>
      </w:r>
    </w:p>
    <w:p w14:paraId="10984C9A" w14:textId="13060BD4" w:rsidR="009C1D7B" w:rsidRPr="009C1D7B" w:rsidRDefault="009C1D7B" w:rsidP="005F68F2">
      <w:pPr>
        <w:pStyle w:val="Zkladntext"/>
        <w:keepLines/>
        <w:widowControl w:val="0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 xml:space="preserve">Nahlášení servisního zásahu musí být doručeno prodávajícímu buď elektronicky případně telefonicky a musí obsahovat všechny údaje v souladu s touto Smlouvou. </w:t>
      </w:r>
      <w:r w:rsidR="00C46E94">
        <w:rPr>
          <w:rFonts w:ascii="Arial" w:hAnsi="Arial" w:cs="Arial"/>
          <w:color w:val="000000"/>
        </w:rPr>
        <w:t>Při zajištění odstranění záruční vady bude mezi smluvními stranami sepsán reklamační protokol dle přílohy č. 4 této smlouvy.</w:t>
      </w:r>
    </w:p>
    <w:p w14:paraId="718CC0F5" w14:textId="01BE3A07" w:rsidR="009C1D7B" w:rsidRPr="009C1D7B" w:rsidRDefault="009C1D7B" w:rsidP="005F68F2">
      <w:pPr>
        <w:pStyle w:val="Zkladntext"/>
        <w:keepLines/>
        <w:widowControl w:val="0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 xml:space="preserve">Požadavek na záruční servis lze zadat buď na e-mailovou adresu: </w:t>
      </w:r>
      <w:r w:rsidRPr="009C1D7B">
        <w:rPr>
          <w:rFonts w:ascii="Arial" w:hAnsi="Arial" w:cs="Arial"/>
          <w:color w:val="000000"/>
          <w:highlight w:val="yellow"/>
        </w:rPr>
        <w:t>[doplní dodavatel]</w:t>
      </w:r>
      <w:r w:rsidRPr="009C1D7B">
        <w:rPr>
          <w:rFonts w:ascii="Arial" w:hAnsi="Arial" w:cs="Arial"/>
          <w:color w:val="000000"/>
        </w:rPr>
        <w:t xml:space="preserve">, nebo v pracovní době telefonicky na telefonním čísle </w:t>
      </w:r>
      <w:r w:rsidRPr="009C1D7B">
        <w:rPr>
          <w:rFonts w:ascii="Arial" w:hAnsi="Arial" w:cs="Arial"/>
          <w:color w:val="000000"/>
          <w:highlight w:val="yellow"/>
        </w:rPr>
        <w:t>[doplní dodavatel]</w:t>
      </w:r>
      <w:r w:rsidRPr="009C1D7B">
        <w:rPr>
          <w:rFonts w:ascii="Arial" w:hAnsi="Arial" w:cs="Arial"/>
          <w:color w:val="000000"/>
        </w:rPr>
        <w:t>. Servisní případ se považuje za nahlášený buď okamžikem telefonického nahlášení, nebo obdržením emailového potvrzení o</w:t>
      </w:r>
      <w:r w:rsidR="001A5473" w:rsidRPr="009C1D7B">
        <w:rPr>
          <w:rFonts w:ascii="Arial" w:hAnsi="Arial" w:cs="Arial"/>
          <w:color w:val="000000"/>
        </w:rPr>
        <w:t> </w:t>
      </w:r>
      <w:r w:rsidRPr="009C1D7B">
        <w:rPr>
          <w:rFonts w:ascii="Arial" w:hAnsi="Arial" w:cs="Arial"/>
          <w:color w:val="000000"/>
        </w:rPr>
        <w:t>doručení na poštovní server prodávajícího, který musí tuto službu automaticky poskytovat. Požadavek na servisní zásah nahlášený po pracovní době se považuje za nahlášený v následující pracovní den v 8:00 hodin.</w:t>
      </w:r>
    </w:p>
    <w:p w14:paraId="0BD5A72D" w14:textId="17808FBB" w:rsidR="00CB59C5" w:rsidRPr="00FB526F" w:rsidRDefault="00CB59C5" w:rsidP="00CB59C5">
      <w:pPr>
        <w:pStyle w:val="Zkladntext"/>
        <w:keepLines/>
        <w:widowControl w:val="0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FB526F">
        <w:rPr>
          <w:rFonts w:ascii="Arial" w:hAnsi="Arial" w:cs="Arial"/>
          <w:color w:val="000000"/>
        </w:rPr>
        <w:t xml:space="preserve">Pracovními hodinami se stanovuje časové rozmezí od 7:00 do 17:00, a to v pracovních dnech. Zbývající doba je definována jako mimopracovní hodiny. Prodávající bere na vědomí, že dodávky budou probíhat i při částečném provozu. </w:t>
      </w:r>
      <w:r w:rsidRPr="00CB59C5">
        <w:rPr>
          <w:rFonts w:ascii="Arial" w:hAnsi="Arial" w:cs="Arial"/>
          <w:color w:val="000000"/>
          <w:highlight w:val="yellow"/>
        </w:rPr>
        <w:t>Přerušit provoz je možné pouze v červenci a srpnu.</w:t>
      </w:r>
      <w:r w:rsidRPr="00FB526F">
        <w:rPr>
          <w:rFonts w:ascii="Arial" w:hAnsi="Arial" w:cs="Arial"/>
          <w:color w:val="000000"/>
        </w:rPr>
        <w:t xml:space="preserve"> Jiná omezení provozu jsou možná pouze po dohodě s kupujícím.</w:t>
      </w:r>
    </w:p>
    <w:p w14:paraId="2BBC9E98" w14:textId="249128B9" w:rsidR="009C1D7B" w:rsidRPr="009C1D7B" w:rsidRDefault="009C1D7B" w:rsidP="005F68F2">
      <w:pPr>
        <w:pStyle w:val="Zkladntext"/>
        <w:keepLines/>
        <w:widowControl w:val="0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Prodávající prohlašuje, že prodej je uskutečňován v souladu se zákonem č. 22/1997 Sb., o</w:t>
      </w:r>
      <w:r w:rsidR="001A5473" w:rsidRPr="009C1D7B">
        <w:rPr>
          <w:rFonts w:ascii="Arial" w:hAnsi="Arial" w:cs="Arial"/>
          <w:color w:val="000000"/>
        </w:rPr>
        <w:t> </w:t>
      </w:r>
      <w:r w:rsidRPr="009C1D7B">
        <w:rPr>
          <w:rFonts w:ascii="Arial" w:hAnsi="Arial" w:cs="Arial"/>
          <w:color w:val="000000"/>
        </w:rPr>
        <w:t>technických požad</w:t>
      </w:r>
      <w:r>
        <w:rPr>
          <w:rFonts w:ascii="Arial" w:hAnsi="Arial" w:cs="Arial"/>
          <w:color w:val="000000"/>
        </w:rPr>
        <w:t>avcích na výrobky.</w:t>
      </w:r>
    </w:p>
    <w:p w14:paraId="15FDF848" w14:textId="77777777" w:rsidR="009C1D7B" w:rsidRDefault="009C1D7B" w:rsidP="005F68F2">
      <w:pPr>
        <w:pStyle w:val="Zkladntext"/>
        <w:keepLines/>
        <w:widowControl w:val="0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Záruka se nevztahuje na vady, které vzniknou v důsledku činnosti kupujícího, zejména:</w:t>
      </w:r>
    </w:p>
    <w:p w14:paraId="0AB0C240" w14:textId="0CDE8786" w:rsidR="009C1D7B" w:rsidRDefault="009C1D7B" w:rsidP="005F68F2">
      <w:pPr>
        <w:pStyle w:val="Zkladntext"/>
        <w:keepLines/>
        <w:widowControl w:val="0"/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 xml:space="preserve">nedodržení pokynů prodávajícího či předpisů výrobce </w:t>
      </w:r>
      <w:r w:rsidR="006A2303">
        <w:rPr>
          <w:rFonts w:ascii="Arial" w:hAnsi="Arial" w:cs="Arial"/>
          <w:color w:val="000000"/>
        </w:rPr>
        <w:t xml:space="preserve">o používání a údržbě předmětu </w:t>
      </w:r>
      <w:r w:rsidRPr="009C1D7B">
        <w:rPr>
          <w:rFonts w:ascii="Arial" w:hAnsi="Arial" w:cs="Arial"/>
          <w:color w:val="000000"/>
        </w:rPr>
        <w:t>plnění, pokud byly prokazatelně předány kupujícímu</w:t>
      </w:r>
      <w:r>
        <w:rPr>
          <w:rFonts w:ascii="Arial" w:hAnsi="Arial" w:cs="Arial"/>
          <w:color w:val="000000"/>
        </w:rPr>
        <w:t>;</w:t>
      </w:r>
    </w:p>
    <w:p w14:paraId="56CEDC3A" w14:textId="3409F03C" w:rsidR="009C1D7B" w:rsidRDefault="009C1D7B" w:rsidP="005F68F2">
      <w:pPr>
        <w:pStyle w:val="Zkladntext"/>
        <w:keepLines/>
        <w:widowControl w:val="0"/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násilné či svévolné poškození předmětu plnění</w:t>
      </w:r>
      <w:r>
        <w:rPr>
          <w:rFonts w:ascii="Arial" w:hAnsi="Arial" w:cs="Arial"/>
          <w:color w:val="000000"/>
        </w:rPr>
        <w:t>;</w:t>
      </w:r>
    </w:p>
    <w:p w14:paraId="74AB43CA" w14:textId="7C51EAEF" w:rsidR="009C1D7B" w:rsidRDefault="009C1D7B" w:rsidP="005F68F2">
      <w:pPr>
        <w:pStyle w:val="Zkladntext"/>
        <w:keepLines/>
        <w:widowControl w:val="0"/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nedodržení předepsané kvality elektrické sítě</w:t>
      </w:r>
      <w:r>
        <w:rPr>
          <w:rFonts w:ascii="Arial" w:hAnsi="Arial" w:cs="Arial"/>
          <w:color w:val="000000"/>
        </w:rPr>
        <w:t>;</w:t>
      </w:r>
    </w:p>
    <w:p w14:paraId="389677DA" w14:textId="6DAEDB6B" w:rsidR="009C1D7B" w:rsidRDefault="009C1D7B" w:rsidP="005F68F2">
      <w:pPr>
        <w:pStyle w:val="Zkladntext"/>
        <w:keepLines/>
        <w:widowControl w:val="0"/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chybné obsluhy předmětu plnění</w:t>
      </w:r>
      <w:r>
        <w:rPr>
          <w:rFonts w:ascii="Arial" w:hAnsi="Arial" w:cs="Arial"/>
          <w:color w:val="000000"/>
        </w:rPr>
        <w:t>;</w:t>
      </w:r>
    </w:p>
    <w:p w14:paraId="7D5C3E1B" w14:textId="682476CE" w:rsidR="009C1D7B" w:rsidRDefault="009C1D7B" w:rsidP="005F68F2">
      <w:pPr>
        <w:pStyle w:val="Zkladntext"/>
        <w:keepLines/>
        <w:widowControl w:val="0"/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neoprávněnými zásahy nepovolané třetí osoby</w:t>
      </w:r>
      <w:r>
        <w:rPr>
          <w:rFonts w:ascii="Arial" w:hAnsi="Arial" w:cs="Arial"/>
          <w:color w:val="000000"/>
        </w:rPr>
        <w:t>;</w:t>
      </w:r>
    </w:p>
    <w:p w14:paraId="7E1CE9E8" w14:textId="59EE9C12" w:rsidR="009C1D7B" w:rsidRPr="009C1D7B" w:rsidRDefault="009C1D7B" w:rsidP="005F68F2">
      <w:pPr>
        <w:pStyle w:val="Zkladntext"/>
        <w:keepLines/>
        <w:widowControl w:val="0"/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9C1D7B">
        <w:rPr>
          <w:rFonts w:ascii="Arial" w:hAnsi="Arial" w:cs="Arial"/>
          <w:color w:val="000000"/>
        </w:rPr>
        <w:t>vlivem vyšší moci, např. požáru, nebo jiné živelné katastrofy či jiných vnějších vlivů</w:t>
      </w:r>
      <w:r>
        <w:rPr>
          <w:rFonts w:ascii="Arial" w:hAnsi="Arial" w:cs="Arial"/>
          <w:color w:val="000000"/>
        </w:rPr>
        <w:t>.</w:t>
      </w:r>
    </w:p>
    <w:p w14:paraId="57F93274" w14:textId="77777777" w:rsidR="007E1090" w:rsidRDefault="007E1090" w:rsidP="005F68F2">
      <w:pPr>
        <w:pStyle w:val="Zkladntext"/>
        <w:keepLines/>
        <w:widowControl w:val="0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color w:val="000000"/>
        </w:rPr>
      </w:pPr>
      <w:r w:rsidRPr="00AE3BA5">
        <w:rPr>
          <w:rFonts w:ascii="Arial" w:hAnsi="Arial" w:cs="Arial"/>
          <w:color w:val="000000"/>
        </w:rPr>
        <w:lastRenderedPageBreak/>
        <w:t>Prodávající se zavazuje bezodkladně zahájit práce na odstranění vady a zajistit odstranění této vady ve lhůtě do 15 pracovních dnů od jejího nahlášení. Vada bude odstraněna v nejkratší možné lhůtě s ohledem na její povahu a dopad na činnost uživatele, pokud nebude dohodnuto jinak</w:t>
      </w:r>
      <w:r>
        <w:rPr>
          <w:rFonts w:ascii="Arial" w:hAnsi="Arial" w:cs="Arial"/>
          <w:color w:val="000000"/>
        </w:rPr>
        <w:t>.</w:t>
      </w:r>
    </w:p>
    <w:p w14:paraId="24A837EF" w14:textId="6EEE674B" w:rsidR="00350197" w:rsidRDefault="007E1090" w:rsidP="005F68F2">
      <w:pPr>
        <w:pStyle w:val="Zkladntext"/>
        <w:keepLines/>
        <w:widowControl w:val="0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color w:val="000000"/>
        </w:rPr>
      </w:pPr>
      <w:r w:rsidRPr="007E1090">
        <w:rPr>
          <w:rFonts w:ascii="Arial" w:hAnsi="Arial" w:cs="Arial"/>
          <w:color w:val="000000"/>
        </w:rPr>
        <w:t>Prodávající je povinen zahájit bezplatné odstraňování reklamované vady vždy neprodleně a odstranit ji v co nejkratším možném termínu, s výjimkou vad, které není technicky a technologicky možné do této doby odstranit. V takovém případě, je dodavatel povinen o této skutečnosti písemně informovat zástupce uživatele</w:t>
      </w:r>
      <w:r w:rsidR="00FC1C1B">
        <w:rPr>
          <w:rFonts w:ascii="Arial" w:hAnsi="Arial" w:cs="Arial"/>
          <w:color w:val="000000"/>
        </w:rPr>
        <w:t>,</w:t>
      </w:r>
      <w:r w:rsidRPr="007E1090">
        <w:rPr>
          <w:rFonts w:ascii="Arial" w:hAnsi="Arial" w:cs="Arial"/>
          <w:color w:val="000000"/>
        </w:rPr>
        <w:t xml:space="preserve"> a to ihned po zjištění této skutečnosti, nejpozději však ve lhůtě, ve které má být vada odstraněna, a bude dohodnuta jiná přiměřená lhůta. </w:t>
      </w:r>
      <w:r w:rsidR="009C1D7B" w:rsidRPr="009C1D7B">
        <w:rPr>
          <w:rFonts w:ascii="Arial" w:hAnsi="Arial" w:cs="Arial"/>
          <w:color w:val="000000"/>
        </w:rPr>
        <w:t>V případě takových vad, které mohou ohrozit závažným způsobem majetek kupujícího, je prodávající povinen vyvinout maximální úsilí k zajištění doby nástupu a poskytnutí záručního plnění i mimopracovní dny v co nejkratším čase.</w:t>
      </w:r>
    </w:p>
    <w:p w14:paraId="7E981D2D" w14:textId="74B5D31C" w:rsidR="00C929F8" w:rsidRDefault="00C929F8" w:rsidP="005F68F2">
      <w:pPr>
        <w:pStyle w:val="Zkladntext"/>
        <w:keepLines/>
        <w:widowControl w:val="0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color w:val="000000"/>
        </w:rPr>
      </w:pPr>
      <w:r w:rsidRPr="00C929F8">
        <w:rPr>
          <w:rFonts w:ascii="Arial" w:hAnsi="Arial" w:cs="Arial"/>
          <w:color w:val="000000"/>
        </w:rPr>
        <w:t xml:space="preserve">V případě, že </w:t>
      </w:r>
      <w:r w:rsidR="0039783F">
        <w:rPr>
          <w:rFonts w:ascii="Arial" w:hAnsi="Arial" w:cs="Arial"/>
          <w:color w:val="000000"/>
        </w:rPr>
        <w:t xml:space="preserve">kupující </w:t>
      </w:r>
      <w:r w:rsidRPr="00C929F8">
        <w:rPr>
          <w:rFonts w:ascii="Arial" w:hAnsi="Arial" w:cs="Arial"/>
          <w:color w:val="000000"/>
        </w:rPr>
        <w:t xml:space="preserve">či uživatel stavby reklamují vadu, u které je sporné, zda je reklamace oprávněná, je </w:t>
      </w:r>
      <w:r w:rsidR="0039783F">
        <w:rPr>
          <w:rFonts w:ascii="Arial" w:hAnsi="Arial" w:cs="Arial"/>
          <w:color w:val="000000"/>
        </w:rPr>
        <w:t xml:space="preserve">prodávající </w:t>
      </w:r>
      <w:r w:rsidRPr="00C929F8">
        <w:rPr>
          <w:rFonts w:ascii="Arial" w:hAnsi="Arial" w:cs="Arial"/>
          <w:color w:val="000000"/>
        </w:rPr>
        <w:t xml:space="preserve">povinen tuto vadu odstranit ve sjednaných lhůtách bez ohledu na tuto skutečnost. Po odstranění vady má </w:t>
      </w:r>
      <w:r w:rsidR="0039783F">
        <w:rPr>
          <w:rFonts w:ascii="Arial" w:hAnsi="Arial" w:cs="Arial"/>
          <w:color w:val="000000"/>
        </w:rPr>
        <w:t>prodávající</w:t>
      </w:r>
      <w:r w:rsidR="0039783F" w:rsidRPr="00C929F8">
        <w:rPr>
          <w:rFonts w:ascii="Arial" w:hAnsi="Arial" w:cs="Arial"/>
          <w:color w:val="000000"/>
        </w:rPr>
        <w:t xml:space="preserve"> </w:t>
      </w:r>
      <w:r w:rsidRPr="00C929F8">
        <w:rPr>
          <w:rFonts w:ascii="Arial" w:hAnsi="Arial" w:cs="Arial"/>
          <w:color w:val="000000"/>
        </w:rPr>
        <w:t xml:space="preserve">právo vydat prohlášení o neoprávněné reklamaci a má právo požadovat uhrazení skutečně a účelně vynaložených a prokázaných nákladů na odstranění vady. </w:t>
      </w:r>
      <w:r w:rsidR="0039783F">
        <w:rPr>
          <w:rFonts w:ascii="Arial" w:hAnsi="Arial" w:cs="Arial"/>
          <w:color w:val="000000"/>
        </w:rPr>
        <w:t>Kupující</w:t>
      </w:r>
      <w:r w:rsidR="0039783F" w:rsidRPr="00C929F8">
        <w:rPr>
          <w:rFonts w:ascii="Arial" w:hAnsi="Arial" w:cs="Arial"/>
          <w:color w:val="000000"/>
        </w:rPr>
        <w:t xml:space="preserve"> </w:t>
      </w:r>
      <w:r w:rsidRPr="00C929F8">
        <w:rPr>
          <w:rFonts w:ascii="Arial" w:hAnsi="Arial" w:cs="Arial"/>
          <w:color w:val="000000"/>
        </w:rPr>
        <w:t xml:space="preserve">má povinnost neoprávněnost reklamace doložit. V případě, že se </w:t>
      </w:r>
      <w:r w:rsidR="0039783F">
        <w:rPr>
          <w:rFonts w:ascii="Arial" w:hAnsi="Arial" w:cs="Arial"/>
          <w:color w:val="000000"/>
        </w:rPr>
        <w:t>kupující</w:t>
      </w:r>
      <w:r w:rsidR="0039783F" w:rsidRPr="00C929F8">
        <w:rPr>
          <w:rFonts w:ascii="Arial" w:hAnsi="Arial" w:cs="Arial"/>
          <w:color w:val="000000"/>
        </w:rPr>
        <w:t xml:space="preserve"> </w:t>
      </w:r>
      <w:r w:rsidRPr="00C929F8">
        <w:rPr>
          <w:rFonts w:ascii="Arial" w:hAnsi="Arial" w:cs="Arial"/>
          <w:color w:val="000000"/>
        </w:rPr>
        <w:t xml:space="preserve">a </w:t>
      </w:r>
      <w:r w:rsidR="0039783F">
        <w:rPr>
          <w:rFonts w:ascii="Arial" w:hAnsi="Arial" w:cs="Arial"/>
          <w:color w:val="000000"/>
        </w:rPr>
        <w:t>prodávající</w:t>
      </w:r>
      <w:r w:rsidR="0039783F" w:rsidRPr="00C929F8">
        <w:rPr>
          <w:rFonts w:ascii="Arial" w:hAnsi="Arial" w:cs="Arial"/>
          <w:color w:val="000000"/>
        </w:rPr>
        <w:t xml:space="preserve"> </w:t>
      </w:r>
      <w:r w:rsidRPr="00C929F8">
        <w:rPr>
          <w:rFonts w:ascii="Arial" w:hAnsi="Arial" w:cs="Arial"/>
          <w:color w:val="000000"/>
        </w:rPr>
        <w:t>neshodnou na posouzení oprávněnosti reklamace, rozhodne o její oprávněnosti znalec v příslušném oboru určený oběma smluvními stranami.</w:t>
      </w:r>
    </w:p>
    <w:p w14:paraId="2FEEC5A8" w14:textId="2DD6F033" w:rsidR="00CD1233" w:rsidRDefault="00B0377B" w:rsidP="008305ED">
      <w:pPr>
        <w:keepLines/>
        <w:widowControl w:val="0"/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F2672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BD215C">
        <w:rPr>
          <w:rFonts w:ascii="Arial" w:hAnsi="Arial" w:cs="Arial"/>
          <w:b/>
          <w:color w:val="000000"/>
          <w:sz w:val="20"/>
          <w:szCs w:val="20"/>
        </w:rPr>
        <w:t>10</w:t>
      </w:r>
    </w:p>
    <w:p w14:paraId="122C5314" w14:textId="02EA8F11" w:rsidR="00B0377B" w:rsidRPr="00CD1233" w:rsidRDefault="009C1D7B" w:rsidP="008305ED">
      <w:pPr>
        <w:pStyle w:val="Nadpis1"/>
        <w:keepNext w:val="0"/>
        <w:keepLines/>
        <w:widowControl w:val="0"/>
        <w:spacing w:after="24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Odstoupení od smlouvy</w:t>
      </w:r>
    </w:p>
    <w:p w14:paraId="55849B4E" w14:textId="77777777" w:rsidR="002C349D" w:rsidRPr="002C349D" w:rsidRDefault="002C349D" w:rsidP="008305ED">
      <w:pPr>
        <w:pStyle w:val="Zkladntext"/>
        <w:keepLines/>
        <w:widowControl w:val="0"/>
        <w:spacing w:before="120" w:line="276" w:lineRule="auto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Smluvní strany se dohodly na možném odstoupení od Smlouvy v následujících případech:</w:t>
      </w:r>
    </w:p>
    <w:p w14:paraId="5B46F113" w14:textId="5EBEFA5C" w:rsidR="002C349D" w:rsidRPr="002C349D" w:rsidRDefault="002C349D" w:rsidP="005F68F2">
      <w:pPr>
        <w:pStyle w:val="Zkladntext"/>
        <w:keepLines/>
        <w:widowControl w:val="0"/>
        <w:numPr>
          <w:ilvl w:val="0"/>
          <w:numId w:val="15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 xml:space="preserve">Kupující je oprávněn odstoupit od smlouvy v případech stanovených touto smlouvou. </w:t>
      </w:r>
    </w:p>
    <w:p w14:paraId="4B9B5BC4" w14:textId="305FDFA5" w:rsidR="002C349D" w:rsidRPr="002C349D" w:rsidRDefault="002C349D" w:rsidP="005F68F2">
      <w:pPr>
        <w:pStyle w:val="Zkladntext"/>
        <w:keepLines/>
        <w:widowControl w:val="0"/>
        <w:numPr>
          <w:ilvl w:val="0"/>
          <w:numId w:val="15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 xml:space="preserve">Kupující je dále oprávněn odstoupit od smlouvy, jestliže by po </w:t>
      </w:r>
      <w:r>
        <w:rPr>
          <w:rFonts w:ascii="Arial" w:hAnsi="Arial" w:cs="Arial"/>
          <w:color w:val="000000"/>
        </w:rPr>
        <w:t>uzavření smlouvy vůči majetku prodávajícího probíhalo insolvenční řízení.</w:t>
      </w:r>
    </w:p>
    <w:p w14:paraId="221C3D54" w14:textId="634A7F27" w:rsidR="002C349D" w:rsidRPr="002C349D" w:rsidRDefault="002C349D" w:rsidP="005F68F2">
      <w:pPr>
        <w:pStyle w:val="Zkladntext"/>
        <w:keepLines/>
        <w:widowControl w:val="0"/>
        <w:numPr>
          <w:ilvl w:val="0"/>
          <w:numId w:val="15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Kupující je oprávněn od smlouvy odstoupit, pokud předmět plnění nebude dodán v souladu s</w:t>
      </w:r>
      <w:r w:rsidR="001A5473" w:rsidRPr="009C1D7B">
        <w:rPr>
          <w:rFonts w:ascii="Arial" w:hAnsi="Arial" w:cs="Arial"/>
          <w:color w:val="000000"/>
        </w:rPr>
        <w:t> </w:t>
      </w:r>
      <w:r w:rsidRPr="002C349D">
        <w:rPr>
          <w:rFonts w:ascii="Arial" w:hAnsi="Arial" w:cs="Arial"/>
          <w:color w:val="000000"/>
        </w:rPr>
        <w:t>technickými parametry uvedenými v příloze č. 1 této smlouvy, nebo v případě, kdy ve stanovené lhůtě prodávající v záruční době neodstraní vady zboží.</w:t>
      </w:r>
    </w:p>
    <w:p w14:paraId="3069922A" w14:textId="15548544" w:rsidR="002C349D" w:rsidRPr="002C349D" w:rsidRDefault="002C349D" w:rsidP="005F68F2">
      <w:pPr>
        <w:pStyle w:val="Zkladntext"/>
        <w:keepLines/>
        <w:widowControl w:val="0"/>
        <w:numPr>
          <w:ilvl w:val="0"/>
          <w:numId w:val="15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 xml:space="preserve">Prodávající je oprávněn od smlouvy odstoupit ze zákonných důvodů. </w:t>
      </w:r>
    </w:p>
    <w:p w14:paraId="5D191625" w14:textId="74690B00" w:rsidR="002C349D" w:rsidRPr="002C349D" w:rsidRDefault="002C349D" w:rsidP="005F68F2">
      <w:pPr>
        <w:pStyle w:val="Zkladntext"/>
        <w:keepLines/>
        <w:widowControl w:val="0"/>
        <w:numPr>
          <w:ilvl w:val="0"/>
          <w:numId w:val="15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Odstoupí-li některá ze stran od této smlouvy, ať již na základě smluvního ujednání či ustanovení zákona, stanovují strany svá práva a povinnosti, trvající i po odstoupení od smlouvy, takto:</w:t>
      </w:r>
    </w:p>
    <w:p w14:paraId="26736ED2" w14:textId="22A50ADF" w:rsidR="002C349D" w:rsidRPr="002C349D" w:rsidRDefault="002C349D" w:rsidP="005F68F2">
      <w:pPr>
        <w:pStyle w:val="Zkladntext"/>
        <w:keepLines/>
        <w:widowControl w:val="0"/>
        <w:numPr>
          <w:ilvl w:val="0"/>
          <w:numId w:val="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 xml:space="preserve">strany vstoupí neprodleně v jednání za účelem </w:t>
      </w:r>
      <w:r>
        <w:rPr>
          <w:rFonts w:ascii="Arial" w:hAnsi="Arial" w:cs="Arial"/>
          <w:color w:val="000000"/>
        </w:rPr>
        <w:t>smírného vyřešení jejich vztahů;</w:t>
      </w:r>
    </w:p>
    <w:p w14:paraId="356F3EEA" w14:textId="350645F9" w:rsidR="002C349D" w:rsidRPr="002C349D" w:rsidRDefault="002C349D" w:rsidP="005F68F2">
      <w:pPr>
        <w:pStyle w:val="Zkladntext"/>
        <w:keepLines/>
        <w:widowControl w:val="0"/>
        <w:numPr>
          <w:ilvl w:val="0"/>
          <w:numId w:val="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prodávající je povinen do 14 dnů ode dne, kdy nastanou účinky odstoupení, převést již uhrazenou celou cenu zboží zpět na účet kupujícího a kupující se zavazuje ve stejné lhůtě p</w:t>
      </w:r>
      <w:r>
        <w:rPr>
          <w:rFonts w:ascii="Arial" w:hAnsi="Arial" w:cs="Arial"/>
          <w:color w:val="000000"/>
        </w:rPr>
        <w:t>řevést zpět zboží prodávajícímu;</w:t>
      </w:r>
    </w:p>
    <w:p w14:paraId="103FC70C" w14:textId="352FF070" w:rsidR="002C349D" w:rsidRDefault="002C349D" w:rsidP="005F68F2">
      <w:pPr>
        <w:pStyle w:val="Zkladntext"/>
        <w:keepLines/>
        <w:widowControl w:val="0"/>
        <w:numPr>
          <w:ilvl w:val="0"/>
          <w:numId w:val="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strana, která porušila smluvní povinnost, jejíž porušení bylo důvodem odstoupení od této smlouvy, je povinna druhé straně nahradit náklady s odstoupením spojené. Tím není dotčen nárok na náhradu škody ani povinnost zaplatit smluvní pokutu.</w:t>
      </w:r>
    </w:p>
    <w:p w14:paraId="400070D1" w14:textId="29C98E4C" w:rsidR="00CD1233" w:rsidRPr="00CD1233" w:rsidRDefault="00CD1233" w:rsidP="008305ED">
      <w:pPr>
        <w:keepLines/>
        <w:widowControl w:val="0"/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CD1233">
        <w:rPr>
          <w:rFonts w:ascii="Arial" w:hAnsi="Arial" w:cs="Arial"/>
          <w:b/>
          <w:color w:val="000000"/>
          <w:sz w:val="20"/>
          <w:szCs w:val="20"/>
        </w:rPr>
        <w:t>Článek 1</w:t>
      </w:r>
      <w:r w:rsidR="00BD215C">
        <w:rPr>
          <w:rFonts w:ascii="Arial" w:hAnsi="Arial" w:cs="Arial"/>
          <w:b/>
          <w:color w:val="000000"/>
          <w:sz w:val="20"/>
          <w:szCs w:val="20"/>
        </w:rPr>
        <w:t>1</w:t>
      </w:r>
    </w:p>
    <w:p w14:paraId="6BF4E175" w14:textId="54D0174D" w:rsidR="00CD1233" w:rsidRPr="00CD1233" w:rsidRDefault="002C349D" w:rsidP="008305ED">
      <w:pPr>
        <w:pStyle w:val="Nadpis1"/>
        <w:keepNext w:val="0"/>
        <w:keepLines/>
        <w:widowControl w:val="0"/>
        <w:spacing w:after="24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Smluvní pokuty a úroky z prodlení</w:t>
      </w:r>
    </w:p>
    <w:p w14:paraId="29F55408" w14:textId="5B259A18" w:rsidR="002C349D" w:rsidRPr="002C349D" w:rsidRDefault="002C349D" w:rsidP="005F68F2">
      <w:pPr>
        <w:pStyle w:val="Zkladntext"/>
        <w:keepLines/>
        <w:widowControl w:val="0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V případě prodlení prodávajícího s plněním předmětu dodávky nad rámec stanovený touto smlouvou, vzniká kupujícímu nárok na smluvní pokutu ve výši 0,05 % z fakturované částky</w:t>
      </w:r>
      <w:r w:rsidR="00411563">
        <w:rPr>
          <w:rFonts w:ascii="Arial" w:hAnsi="Arial" w:cs="Arial"/>
          <w:color w:val="000000"/>
        </w:rPr>
        <w:t xml:space="preserve"> včetně DPH</w:t>
      </w:r>
      <w:r w:rsidRPr="002C349D">
        <w:rPr>
          <w:rFonts w:ascii="Arial" w:hAnsi="Arial" w:cs="Arial"/>
          <w:color w:val="000000"/>
        </w:rPr>
        <w:t xml:space="preserve"> za každý den prodlení, nebo může kupující od smlouvy odstoupit.</w:t>
      </w:r>
    </w:p>
    <w:p w14:paraId="43A579D1" w14:textId="12DD9EE6" w:rsidR="002C349D" w:rsidRPr="002C349D" w:rsidRDefault="002C349D" w:rsidP="005F68F2">
      <w:pPr>
        <w:pStyle w:val="Zkladntext"/>
        <w:keepLines/>
        <w:widowControl w:val="0"/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lastRenderedPageBreak/>
        <w:t>V případě prodlení kupujícího s úhradou kupní ceny nad rámec stanovený touto smlouvou, vzniká prodávajícímu nárok na smluvní pokutu ve výši 0,05 % z fakturované částky</w:t>
      </w:r>
      <w:r w:rsidR="00411563">
        <w:rPr>
          <w:rFonts w:ascii="Arial" w:hAnsi="Arial" w:cs="Arial"/>
          <w:color w:val="000000"/>
        </w:rPr>
        <w:t xml:space="preserve"> včetně DPH</w:t>
      </w:r>
      <w:r w:rsidRPr="002C349D">
        <w:rPr>
          <w:rFonts w:ascii="Arial" w:hAnsi="Arial" w:cs="Arial"/>
          <w:color w:val="000000"/>
        </w:rPr>
        <w:t xml:space="preserve"> za každý den prodlení.</w:t>
      </w:r>
    </w:p>
    <w:p w14:paraId="3E3F28A2" w14:textId="77777777" w:rsidR="002C349D" w:rsidRPr="002C349D" w:rsidRDefault="002C349D" w:rsidP="005F68F2">
      <w:pPr>
        <w:pStyle w:val="Zkladntext"/>
        <w:keepLines/>
        <w:widowControl w:val="0"/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Při nesplnění záručních podmínek vzniká kupujícímu nárok na smluvní pokutu ve výši 1% ceny předmětného zboží za každý započatý pracovní den nad rámec stanoveného termínu pro odstranění vad.</w:t>
      </w:r>
    </w:p>
    <w:p w14:paraId="143B4FB5" w14:textId="6119C2CB" w:rsidR="00C213B7" w:rsidRDefault="00C213B7" w:rsidP="005F68F2">
      <w:pPr>
        <w:pStyle w:val="Zkladntext"/>
        <w:keepLines/>
        <w:widowControl w:val="0"/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případě porušení povinnosti odstranění vady ve smyslu článku 9 odst. 15 smlouvy vzniká kupujícímu právo na smluvní pokutu ve výši 1% celkové kupní ceny včetně DPH za každý den prodlení s plnění povinnosti.</w:t>
      </w:r>
    </w:p>
    <w:p w14:paraId="3452C86D" w14:textId="3A31625C" w:rsidR="00C213B7" w:rsidRDefault="00C213B7" w:rsidP="005F68F2">
      <w:pPr>
        <w:pStyle w:val="Zkladntext"/>
        <w:keepLines/>
        <w:widowControl w:val="0"/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případě neodstranění vady ani v dodatečné lhůtě či do nového termínu kontroly ve smyslu čl. 6 odst. 7 vzniká kupujícímu právo na smluvní pokutu ve výši 0,5% celkové kupní ceny za každý den prodlení s odstraněním vady.</w:t>
      </w:r>
    </w:p>
    <w:p w14:paraId="4F459A19" w14:textId="63ECA98B" w:rsidR="00C213B7" w:rsidRDefault="00C213B7" w:rsidP="005F68F2">
      <w:pPr>
        <w:pStyle w:val="Zkladntext"/>
        <w:keepLines/>
        <w:widowControl w:val="0"/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případě porušení povinnosti dle čl. 14 odst. 14 smlouvy, vzniká kupujícímu nárok na smluvní pokutu ve výši 10.000 Kč za každé jednotlivé porušení povinnosti.</w:t>
      </w:r>
    </w:p>
    <w:p w14:paraId="60913692" w14:textId="77777777" w:rsidR="00455CD7" w:rsidRPr="00BC3EF7" w:rsidRDefault="00455CD7" w:rsidP="00455CD7">
      <w:pPr>
        <w:pStyle w:val="Zkladntext"/>
        <w:keepLines/>
        <w:widowControl w:val="0"/>
        <w:numPr>
          <w:ilvl w:val="0"/>
          <w:numId w:val="16"/>
        </w:numPr>
        <w:spacing w:before="120"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případě předem neomluvené neúčasti prodávajícího na kontrolním dni stavby ve smyslu čl. 14 odst. 19 této smlouvy vzniká kupujícímu nárok na smluvní pokutu</w:t>
      </w:r>
      <w:r w:rsidRPr="00BC3EF7">
        <w:rPr>
          <w:rFonts w:ascii="Arial" w:hAnsi="Arial" w:cs="Arial"/>
          <w:color w:val="000000"/>
        </w:rPr>
        <w:t xml:space="preserve"> ve výši 10.000 Kč za každý případ </w:t>
      </w:r>
      <w:r>
        <w:rPr>
          <w:rFonts w:ascii="Arial" w:hAnsi="Arial" w:cs="Arial"/>
          <w:color w:val="000000"/>
        </w:rPr>
        <w:t xml:space="preserve">neomluvené </w:t>
      </w:r>
      <w:r w:rsidRPr="00BC3EF7">
        <w:rPr>
          <w:rFonts w:ascii="Arial" w:hAnsi="Arial" w:cs="Arial"/>
          <w:color w:val="000000"/>
        </w:rPr>
        <w:t>neúčasti a každou povinnou a nepřítomnou osobu.</w:t>
      </w:r>
    </w:p>
    <w:p w14:paraId="3DE76CBC" w14:textId="77777777" w:rsidR="00455CD7" w:rsidRDefault="00455CD7" w:rsidP="00455CD7">
      <w:pPr>
        <w:pStyle w:val="Zkladntext"/>
        <w:keepLines/>
        <w:widowControl w:val="0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BC3EF7">
        <w:rPr>
          <w:rFonts w:ascii="Arial" w:hAnsi="Arial" w:cs="Arial"/>
          <w:color w:val="000000"/>
        </w:rPr>
        <w:t xml:space="preserve">Smluvní pokuta ve výši 5.000 Kč se sjednává za každé jednotlivé porušení nebo nesplnění stanovené nebo dohodnuté povinnosti </w:t>
      </w:r>
      <w:r>
        <w:rPr>
          <w:rFonts w:ascii="Arial" w:hAnsi="Arial" w:cs="Arial"/>
          <w:color w:val="000000"/>
        </w:rPr>
        <w:t>prodávajícího</w:t>
      </w:r>
      <w:r w:rsidRPr="00BC3EF7">
        <w:rPr>
          <w:rFonts w:ascii="Arial" w:hAnsi="Arial" w:cs="Arial"/>
          <w:color w:val="000000"/>
        </w:rPr>
        <w:t xml:space="preserve"> na kontrolním dni, která bude uvedena v zápise z kontrolního dne</w:t>
      </w:r>
      <w:r>
        <w:rPr>
          <w:rFonts w:ascii="Arial" w:hAnsi="Arial" w:cs="Arial"/>
          <w:color w:val="000000"/>
        </w:rPr>
        <w:t xml:space="preserve"> ve smyslu čl. 14 odst. 19 této smlouvy.</w:t>
      </w:r>
    </w:p>
    <w:p w14:paraId="72433F23" w14:textId="77777777" w:rsidR="00455CD7" w:rsidRPr="00BC3EF7" w:rsidRDefault="00455CD7" w:rsidP="00455CD7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Prodávající</w:t>
      </w:r>
      <w:r w:rsidRPr="00BC3EF7">
        <w:rPr>
          <w:rFonts w:ascii="Arial" w:hAnsi="Arial" w:cs="Arial"/>
          <w:color w:val="000000"/>
          <w:sz w:val="20"/>
          <w:szCs w:val="20"/>
        </w:rPr>
        <w:t xml:space="preserve"> je povinen zaplatit </w:t>
      </w:r>
      <w:r>
        <w:rPr>
          <w:rFonts w:ascii="Arial" w:hAnsi="Arial" w:cs="Arial"/>
          <w:color w:val="000000"/>
          <w:sz w:val="20"/>
          <w:szCs w:val="20"/>
        </w:rPr>
        <w:t>kupujícímu</w:t>
      </w:r>
      <w:r w:rsidRPr="00BC3EF7">
        <w:rPr>
          <w:rFonts w:ascii="Arial" w:hAnsi="Arial" w:cs="Arial"/>
          <w:color w:val="000000"/>
          <w:sz w:val="20"/>
          <w:szCs w:val="20"/>
        </w:rPr>
        <w:t xml:space="preserve"> smluvní pokutu ve výši 5.000 Kč za každé jednotlivé porušení povinnosti zhotovitele stanovené </w:t>
      </w:r>
      <w:r>
        <w:rPr>
          <w:rFonts w:ascii="Arial" w:hAnsi="Arial" w:cs="Arial"/>
          <w:color w:val="000000"/>
          <w:sz w:val="20"/>
          <w:szCs w:val="20"/>
        </w:rPr>
        <w:t>14</w:t>
      </w:r>
      <w:r w:rsidRPr="00BC3EF7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>20</w:t>
      </w:r>
      <w:r w:rsidRPr="00BC3EF7">
        <w:rPr>
          <w:rFonts w:ascii="Arial" w:hAnsi="Arial" w:cs="Arial"/>
          <w:color w:val="000000"/>
          <w:sz w:val="20"/>
          <w:szCs w:val="20"/>
        </w:rPr>
        <w:t xml:space="preserve"> smlouvy. </w:t>
      </w:r>
    </w:p>
    <w:p w14:paraId="1806A34C" w14:textId="18CC5ED3" w:rsidR="002C349D" w:rsidRPr="002C349D" w:rsidRDefault="002C349D" w:rsidP="005F68F2">
      <w:pPr>
        <w:pStyle w:val="Zkladntext"/>
        <w:keepLines/>
        <w:widowControl w:val="0"/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 xml:space="preserve">Povinnost zaplatit úroky z prodlení a smluvní </w:t>
      </w:r>
      <w:r w:rsidR="00D60176">
        <w:rPr>
          <w:rFonts w:ascii="Arial" w:hAnsi="Arial" w:cs="Arial"/>
          <w:color w:val="000000"/>
        </w:rPr>
        <w:t>pokuty je do 14</w:t>
      </w:r>
      <w:r w:rsidRPr="002C349D">
        <w:rPr>
          <w:rFonts w:ascii="Arial" w:hAnsi="Arial" w:cs="Arial"/>
          <w:color w:val="000000"/>
        </w:rPr>
        <w:t xml:space="preserve"> kalendářních dnů od obdržení výzvy oprávněné strany stranou povinnou.</w:t>
      </w:r>
    </w:p>
    <w:p w14:paraId="61D2D1DC" w14:textId="51B36949" w:rsidR="00CD1233" w:rsidRDefault="002C349D" w:rsidP="005F68F2">
      <w:pPr>
        <w:pStyle w:val="Zkladntext"/>
        <w:keepLines/>
        <w:widowControl w:val="0"/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V případě škody vzniklé kupujícímu porušením povinností prodávajícího, je tento povinen škodu kupujícímu uhradit. Netýká se případů způsobených okolnostmi vylučujícími odpovědnost prodávajícího.</w:t>
      </w:r>
    </w:p>
    <w:p w14:paraId="3B35DD94" w14:textId="3464D52C" w:rsidR="00CD1233" w:rsidRPr="003777C2" w:rsidRDefault="00CD1233" w:rsidP="008305ED">
      <w:pPr>
        <w:keepLines/>
        <w:widowControl w:val="0"/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3777C2">
        <w:rPr>
          <w:rFonts w:ascii="Arial" w:hAnsi="Arial" w:cs="Arial"/>
          <w:b/>
          <w:color w:val="000000"/>
          <w:sz w:val="20"/>
          <w:szCs w:val="20"/>
        </w:rPr>
        <w:t>Článek 1</w:t>
      </w:r>
      <w:r w:rsidR="00BD215C">
        <w:rPr>
          <w:rFonts w:ascii="Arial" w:hAnsi="Arial" w:cs="Arial"/>
          <w:b/>
          <w:color w:val="000000"/>
          <w:sz w:val="20"/>
          <w:szCs w:val="20"/>
        </w:rPr>
        <w:t>2</w:t>
      </w:r>
    </w:p>
    <w:p w14:paraId="1C823ED9" w14:textId="332855DD" w:rsidR="00CD1233" w:rsidRPr="003777C2" w:rsidRDefault="002C349D" w:rsidP="008305ED">
      <w:pPr>
        <w:pStyle w:val="Nadpis1"/>
        <w:keepNext w:val="0"/>
        <w:keepLines/>
        <w:widowControl w:val="0"/>
        <w:spacing w:after="240"/>
        <w:rPr>
          <w:rFonts w:cs="Arial"/>
          <w:color w:val="000000"/>
          <w:szCs w:val="20"/>
        </w:rPr>
      </w:pPr>
      <w:r>
        <w:rPr>
          <w:rFonts w:cs="Arial"/>
          <w:color w:val="000000"/>
        </w:rPr>
        <w:t>Vyšší moc</w:t>
      </w:r>
    </w:p>
    <w:p w14:paraId="06302733" w14:textId="77777777" w:rsidR="002C349D" w:rsidRPr="00E32D1A" w:rsidRDefault="002C349D" w:rsidP="008305ED">
      <w:pPr>
        <w:pStyle w:val="Zkladntext"/>
        <w:keepLines/>
        <w:widowControl w:val="0"/>
        <w:spacing w:before="120" w:line="276" w:lineRule="auto"/>
        <w:jc w:val="both"/>
        <w:rPr>
          <w:rFonts w:ascii="Arial" w:hAnsi="Arial" w:cs="Arial"/>
          <w:bCs/>
          <w:color w:val="000000"/>
        </w:rPr>
      </w:pPr>
      <w:r w:rsidRPr="00E32D1A">
        <w:rPr>
          <w:rFonts w:ascii="Arial" w:hAnsi="Arial" w:cs="Arial"/>
          <w:bCs/>
          <w:color w:val="000000"/>
        </w:rPr>
        <w:t>Prodávající neodpovídá za prodlení v plnění dodávek produktů a poskytování služeb, nebo za neplnění, způsobené nepředvídatelnými okolnostmi nebo příčinami, které nastaly nezávisle na jeho vůli a které ovlivnit není v jeho moci. Takovými okolnostmi se rozumí zejména války a revoluce, přírodní katastrofy, epidemie, karanténní omezení, stávky atd.</w:t>
      </w:r>
    </w:p>
    <w:p w14:paraId="72F86394" w14:textId="1B52D17A" w:rsidR="00CD1233" w:rsidRPr="003777C2" w:rsidRDefault="00CD1233" w:rsidP="008305ED">
      <w:pPr>
        <w:keepLines/>
        <w:widowControl w:val="0"/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3777C2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2C349D" w:rsidRPr="002C349D">
        <w:rPr>
          <w:rFonts w:ascii="Arial" w:hAnsi="Arial" w:cs="Arial"/>
          <w:b/>
          <w:color w:val="000000"/>
          <w:sz w:val="20"/>
          <w:szCs w:val="20"/>
        </w:rPr>
        <w:t>1</w:t>
      </w:r>
      <w:r w:rsidR="00BD215C">
        <w:rPr>
          <w:rFonts w:ascii="Arial" w:hAnsi="Arial" w:cs="Arial"/>
          <w:b/>
          <w:color w:val="000000"/>
          <w:sz w:val="20"/>
          <w:szCs w:val="20"/>
        </w:rPr>
        <w:t>3</w:t>
      </w:r>
    </w:p>
    <w:p w14:paraId="3E1129FD" w14:textId="3AB37DC7" w:rsidR="00CD1233" w:rsidRPr="00CD1233" w:rsidRDefault="002C349D" w:rsidP="008305ED">
      <w:pPr>
        <w:pStyle w:val="Nadpis1"/>
        <w:keepNext w:val="0"/>
        <w:keepLines/>
        <w:widowControl w:val="0"/>
        <w:spacing w:after="240"/>
        <w:rPr>
          <w:rFonts w:cs="Arial"/>
          <w:color w:val="000000"/>
        </w:rPr>
      </w:pPr>
      <w:r>
        <w:rPr>
          <w:rFonts w:cs="Arial"/>
          <w:color w:val="000000"/>
        </w:rPr>
        <w:t>Odpovědnost za škody</w:t>
      </w:r>
    </w:p>
    <w:p w14:paraId="2CF23219" w14:textId="2A2229B2" w:rsidR="008305ED" w:rsidRDefault="002C349D" w:rsidP="00E32D1A">
      <w:pPr>
        <w:pStyle w:val="Zkladntext"/>
        <w:keepLines/>
        <w:widowControl w:val="0"/>
        <w:spacing w:before="120" w:line="276" w:lineRule="auto"/>
        <w:jc w:val="both"/>
        <w:rPr>
          <w:rFonts w:ascii="Arial" w:hAnsi="Arial" w:cs="Arial"/>
          <w:b/>
          <w:color w:val="000000"/>
        </w:rPr>
      </w:pPr>
      <w:r w:rsidRPr="002C349D">
        <w:rPr>
          <w:rFonts w:ascii="Arial" w:hAnsi="Arial" w:cs="Arial"/>
          <w:color w:val="000000"/>
        </w:rPr>
        <w:t>Prodávající dodá zboží na své náklady a nebezpečí. V případě škody vzniklé kupujícímu porušením povinností prodávajícího, je tento povinen škodu kupujícímu uhradit. Toto ustanovení se netýká případů, kdy prodávající prokáže, že porušení povinností bylo způsobeno okolnostmi vylučujícími odpovědnost.</w:t>
      </w:r>
    </w:p>
    <w:p w14:paraId="473A1D1A" w14:textId="1A078125" w:rsidR="002C349D" w:rsidRPr="002C349D" w:rsidRDefault="002C349D" w:rsidP="008305ED">
      <w:pPr>
        <w:keepLines/>
        <w:widowControl w:val="0"/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Článek 1</w:t>
      </w:r>
      <w:r w:rsidR="00BD215C">
        <w:rPr>
          <w:rFonts w:ascii="Arial" w:hAnsi="Arial" w:cs="Arial"/>
          <w:b/>
          <w:color w:val="000000"/>
          <w:sz w:val="20"/>
          <w:szCs w:val="20"/>
        </w:rPr>
        <w:t>4</w:t>
      </w:r>
    </w:p>
    <w:p w14:paraId="1B7B5001" w14:textId="77777777" w:rsidR="002C349D" w:rsidRPr="002C349D" w:rsidRDefault="002C349D" w:rsidP="008305ED">
      <w:pPr>
        <w:pStyle w:val="Nadpis1"/>
        <w:keepNext w:val="0"/>
        <w:keepLines/>
        <w:widowControl w:val="0"/>
        <w:spacing w:after="240"/>
        <w:rPr>
          <w:rFonts w:cs="Arial"/>
          <w:color w:val="000000"/>
        </w:rPr>
      </w:pPr>
      <w:r w:rsidRPr="002C349D">
        <w:rPr>
          <w:rFonts w:cs="Arial"/>
          <w:color w:val="000000"/>
        </w:rPr>
        <w:t>Další ujednání</w:t>
      </w:r>
    </w:p>
    <w:p w14:paraId="64B8FCDE" w14:textId="7CDA86D5" w:rsidR="002C349D" w:rsidRPr="002C349D" w:rsidRDefault="002C349D" w:rsidP="005F68F2">
      <w:pPr>
        <w:pStyle w:val="Zkladntext"/>
        <w:keepLines/>
        <w:widowControl w:val="0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Vlastníkem zboží, které je předmětem plnění veřejné zakázky, je prodávající.</w:t>
      </w:r>
    </w:p>
    <w:p w14:paraId="27C9CDEE" w14:textId="00CB751F" w:rsidR="002C349D" w:rsidRPr="002C349D" w:rsidRDefault="002C349D" w:rsidP="005F68F2">
      <w:pPr>
        <w:pStyle w:val="Zkladntext"/>
        <w:keepLines/>
        <w:widowControl w:val="0"/>
        <w:numPr>
          <w:ilvl w:val="0"/>
          <w:numId w:val="17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Vlas</w:t>
      </w:r>
      <w:r w:rsidR="00D30BFB">
        <w:rPr>
          <w:rFonts w:ascii="Arial" w:hAnsi="Arial" w:cs="Arial"/>
          <w:color w:val="000000"/>
        </w:rPr>
        <w:t xml:space="preserve">tnická práva k předmětu plnění </w:t>
      </w:r>
      <w:r w:rsidRPr="002C349D">
        <w:rPr>
          <w:rFonts w:ascii="Arial" w:hAnsi="Arial" w:cs="Arial"/>
          <w:color w:val="000000"/>
        </w:rPr>
        <w:t>přecházejí na kupujícíh</w:t>
      </w:r>
      <w:r w:rsidR="00D60176">
        <w:rPr>
          <w:rFonts w:ascii="Arial" w:hAnsi="Arial" w:cs="Arial"/>
          <w:color w:val="000000"/>
        </w:rPr>
        <w:t>o dnem uhrazení kupní ceny</w:t>
      </w:r>
      <w:r w:rsidRPr="002C349D">
        <w:rPr>
          <w:rFonts w:ascii="Arial" w:hAnsi="Arial" w:cs="Arial"/>
          <w:color w:val="000000"/>
        </w:rPr>
        <w:t xml:space="preserve">. </w:t>
      </w:r>
    </w:p>
    <w:p w14:paraId="03EDF1EA" w14:textId="22BDC514" w:rsidR="002C349D" w:rsidRPr="002C349D" w:rsidRDefault="002C349D" w:rsidP="005F68F2">
      <w:pPr>
        <w:pStyle w:val="Zkladntext"/>
        <w:keepLines/>
        <w:widowControl w:val="0"/>
        <w:numPr>
          <w:ilvl w:val="0"/>
          <w:numId w:val="17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lastRenderedPageBreak/>
        <w:t xml:space="preserve">Právo užívat předmět plnění má kupující okamžikem podpisu </w:t>
      </w:r>
      <w:r w:rsidR="009813B6">
        <w:rPr>
          <w:rFonts w:ascii="Arial" w:hAnsi="Arial" w:cs="Arial"/>
          <w:color w:val="000000"/>
        </w:rPr>
        <w:t>předávacího protokolu</w:t>
      </w:r>
      <w:r w:rsidRPr="002C349D">
        <w:rPr>
          <w:rFonts w:ascii="Arial" w:hAnsi="Arial" w:cs="Arial"/>
          <w:color w:val="000000"/>
        </w:rPr>
        <w:t>.</w:t>
      </w:r>
    </w:p>
    <w:p w14:paraId="5A66584D" w14:textId="77008355" w:rsidR="002C349D" w:rsidRPr="002C349D" w:rsidRDefault="002C349D" w:rsidP="005F68F2">
      <w:pPr>
        <w:pStyle w:val="Zkladntext"/>
        <w:keepLines/>
        <w:widowControl w:val="0"/>
        <w:numPr>
          <w:ilvl w:val="0"/>
          <w:numId w:val="17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Na zboží nejsou vztaženy žádné další podmínky případně omezení, které není přímo uvedeno v</w:t>
      </w:r>
      <w:r w:rsidR="001A5473" w:rsidRPr="009C1D7B">
        <w:rPr>
          <w:rFonts w:ascii="Arial" w:hAnsi="Arial" w:cs="Arial"/>
          <w:color w:val="000000"/>
        </w:rPr>
        <w:t> </w:t>
      </w:r>
      <w:r w:rsidRPr="002C349D">
        <w:rPr>
          <w:rFonts w:ascii="Arial" w:hAnsi="Arial" w:cs="Arial"/>
          <w:color w:val="000000"/>
        </w:rPr>
        <w:t>této smlouvě.</w:t>
      </w:r>
    </w:p>
    <w:p w14:paraId="235667F4" w14:textId="1C3EC55C" w:rsidR="002C349D" w:rsidRPr="002C349D" w:rsidRDefault="002C349D" w:rsidP="005F68F2">
      <w:pPr>
        <w:pStyle w:val="Zkladntext"/>
        <w:keepLines/>
        <w:widowControl w:val="0"/>
        <w:numPr>
          <w:ilvl w:val="0"/>
          <w:numId w:val="17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Smluvní strany se zavazují, že získá-li smluvní strana od druhé jakékoli osobní údaje, bude s nimi nakládat v souladu se zákonem 101/2000</w:t>
      </w:r>
      <w:r w:rsidR="00B064E7">
        <w:rPr>
          <w:rFonts w:ascii="Arial" w:hAnsi="Arial" w:cs="Arial"/>
          <w:color w:val="000000"/>
        </w:rPr>
        <w:t xml:space="preserve"> </w:t>
      </w:r>
      <w:r w:rsidRPr="002C349D">
        <w:rPr>
          <w:rFonts w:ascii="Arial" w:hAnsi="Arial" w:cs="Arial"/>
          <w:color w:val="000000"/>
        </w:rPr>
        <w:t>Sb., o ochraně osobních údajů, v platném znění.</w:t>
      </w:r>
    </w:p>
    <w:p w14:paraId="44DEB749" w14:textId="705C534C" w:rsidR="002C349D" w:rsidRPr="002C349D" w:rsidRDefault="002C349D" w:rsidP="005F68F2">
      <w:pPr>
        <w:pStyle w:val="Zkladntext"/>
        <w:keepLines/>
        <w:widowControl w:val="0"/>
        <w:numPr>
          <w:ilvl w:val="0"/>
          <w:numId w:val="17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Kupující je povinen poskytovat smluvní informace, vyplývající ze zvláštních právních předpisů, zejména zákona č. 106/1999 Sb., o svobodném přístupu k informacím, v platném znění.</w:t>
      </w:r>
    </w:p>
    <w:p w14:paraId="1A94CFD7" w14:textId="44D6E261" w:rsidR="00D441CE" w:rsidRPr="00D441CE" w:rsidRDefault="00D441CE" w:rsidP="005F68F2">
      <w:pPr>
        <w:pStyle w:val="Odstavecseseznamem"/>
        <w:numPr>
          <w:ilvl w:val="0"/>
          <w:numId w:val="17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Prodávající</w:t>
      </w:r>
      <w:r w:rsidRPr="00D441CE">
        <w:rPr>
          <w:rFonts w:ascii="Arial" w:hAnsi="Arial" w:cs="Arial"/>
          <w:color w:val="000000"/>
          <w:sz w:val="20"/>
          <w:szCs w:val="20"/>
        </w:rPr>
        <w:t xml:space="preserve"> si je vědom, že je ve smyslu § 2 písm. e) zákona č. 320/2001 Sb., o finanční kontrole ve veřejné správě a o změně některých zákonů (zákon o finanční kontrole), ve znění pozdějších předpisů, povinen spolupůsobit při výkonu finanční kontroly.</w:t>
      </w:r>
    </w:p>
    <w:p w14:paraId="56FC27F7" w14:textId="1C8CB0E1" w:rsidR="00F93466" w:rsidRDefault="006730A7" w:rsidP="005F68F2">
      <w:pPr>
        <w:pStyle w:val="Zkladntext"/>
        <w:keepLines/>
        <w:widowControl w:val="0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F93466" w:rsidRPr="00F876E6">
        <w:rPr>
          <w:rFonts w:ascii="Arial" w:hAnsi="Arial" w:cs="Arial"/>
          <w:color w:val="000000"/>
        </w:rPr>
        <w:t xml:space="preserve"> je povinen uchovávat veškeré doklady související s realizací </w:t>
      </w:r>
      <w:r w:rsidR="004C2750">
        <w:rPr>
          <w:rFonts w:ascii="Arial" w:hAnsi="Arial" w:cs="Arial"/>
          <w:color w:val="000000"/>
        </w:rPr>
        <w:t>předmětu smlouvy</w:t>
      </w:r>
      <w:r w:rsidR="004C2750" w:rsidRPr="00F876E6">
        <w:rPr>
          <w:rFonts w:ascii="Arial" w:hAnsi="Arial" w:cs="Arial"/>
          <w:color w:val="000000"/>
        </w:rPr>
        <w:t xml:space="preserve"> </w:t>
      </w:r>
      <w:r w:rsidR="00F93466" w:rsidRPr="00F876E6">
        <w:rPr>
          <w:rFonts w:ascii="Arial" w:hAnsi="Arial" w:cs="Arial"/>
          <w:color w:val="000000"/>
        </w:rPr>
        <w:t>a jeho financováním (způsobem dle zákona 563/1991 Sb., o účetnictví</w:t>
      </w:r>
      <w:r w:rsidR="004C2750">
        <w:rPr>
          <w:rFonts w:ascii="Arial" w:hAnsi="Arial" w:cs="Arial"/>
          <w:color w:val="000000"/>
        </w:rPr>
        <w:t>,</w:t>
      </w:r>
      <w:r w:rsidR="00F93466" w:rsidRPr="00F876E6">
        <w:rPr>
          <w:rFonts w:ascii="Arial" w:hAnsi="Arial" w:cs="Arial"/>
          <w:color w:val="000000"/>
        </w:rPr>
        <w:t xml:space="preserve"> v </w:t>
      </w:r>
      <w:r w:rsidR="004C2750">
        <w:rPr>
          <w:rFonts w:ascii="Arial" w:hAnsi="Arial" w:cs="Arial"/>
          <w:color w:val="000000"/>
        </w:rPr>
        <w:t>účinném</w:t>
      </w:r>
      <w:r w:rsidR="004C2750" w:rsidRPr="00F876E6">
        <w:rPr>
          <w:rFonts w:ascii="Arial" w:hAnsi="Arial" w:cs="Arial"/>
          <w:color w:val="000000"/>
        </w:rPr>
        <w:t xml:space="preserve"> </w:t>
      </w:r>
      <w:r w:rsidR="00F93466" w:rsidRPr="00F876E6">
        <w:rPr>
          <w:rFonts w:ascii="Arial" w:hAnsi="Arial" w:cs="Arial"/>
          <w:color w:val="000000"/>
        </w:rPr>
        <w:t xml:space="preserve">znění) </w:t>
      </w:r>
      <w:r w:rsidR="00F93466">
        <w:rPr>
          <w:rFonts w:ascii="Arial" w:hAnsi="Arial" w:cs="Arial"/>
          <w:color w:val="000000"/>
        </w:rPr>
        <w:t>včetně účetních dok</w:t>
      </w:r>
      <w:r w:rsidR="00461B5E">
        <w:rPr>
          <w:rFonts w:ascii="Arial" w:hAnsi="Arial" w:cs="Arial"/>
          <w:color w:val="000000"/>
        </w:rPr>
        <w:t>ladů minimálně do konce roku 203</w:t>
      </w:r>
      <w:r w:rsidR="007913E4">
        <w:rPr>
          <w:rFonts w:ascii="Arial" w:hAnsi="Arial" w:cs="Arial"/>
          <w:color w:val="000000"/>
        </w:rPr>
        <w:t>5</w:t>
      </w:r>
      <w:r w:rsidR="00F93466">
        <w:rPr>
          <w:rFonts w:ascii="Arial" w:hAnsi="Arial" w:cs="Arial"/>
          <w:color w:val="000000"/>
        </w:rPr>
        <w:t xml:space="preserve"> nebo </w:t>
      </w:r>
      <w:r w:rsidR="00F93466" w:rsidRPr="00F876E6">
        <w:rPr>
          <w:rFonts w:ascii="Arial" w:hAnsi="Arial" w:cs="Arial"/>
          <w:color w:val="000000"/>
        </w:rPr>
        <w:t xml:space="preserve">po dobu nejméně 10 let ode dne poslední platby za </w:t>
      </w:r>
      <w:r w:rsidR="00785B19">
        <w:rPr>
          <w:rFonts w:ascii="Arial" w:hAnsi="Arial" w:cs="Arial"/>
          <w:color w:val="000000"/>
        </w:rPr>
        <w:t>dodávku</w:t>
      </w:r>
      <w:r w:rsidR="00F93466">
        <w:rPr>
          <w:rFonts w:ascii="Arial" w:hAnsi="Arial" w:cs="Arial"/>
          <w:color w:val="000000"/>
        </w:rPr>
        <w:t>, závazná je lhůta, která je delší.</w:t>
      </w:r>
    </w:p>
    <w:p w14:paraId="7D4429BB" w14:textId="56AD5E43" w:rsidR="00F93466" w:rsidRDefault="00461B5E" w:rsidP="005F68F2">
      <w:pPr>
        <w:pStyle w:val="Zkladntext"/>
        <w:keepLines/>
        <w:widowControl w:val="0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F93466" w:rsidRPr="00070F52">
        <w:rPr>
          <w:rFonts w:ascii="Arial" w:hAnsi="Arial" w:cs="Arial"/>
          <w:color w:val="000000"/>
        </w:rPr>
        <w:t xml:space="preserve"> je pov</w:t>
      </w:r>
      <w:r w:rsidR="002F73A2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>nen minimálně do konce roku 203</w:t>
      </w:r>
      <w:r w:rsidR="00D441CE">
        <w:rPr>
          <w:rFonts w:ascii="Arial" w:hAnsi="Arial" w:cs="Arial"/>
          <w:color w:val="000000"/>
        </w:rPr>
        <w:t>5</w:t>
      </w:r>
      <w:r w:rsidR="00F93466" w:rsidRPr="00070F52">
        <w:rPr>
          <w:rFonts w:ascii="Arial" w:hAnsi="Arial" w:cs="Arial"/>
          <w:color w:val="000000"/>
        </w:rPr>
        <w:t xml:space="preserve"> </w:t>
      </w:r>
      <w:r w:rsidR="00F93466">
        <w:rPr>
          <w:rFonts w:ascii="Arial" w:hAnsi="Arial" w:cs="Arial"/>
          <w:color w:val="000000"/>
        </w:rPr>
        <w:t xml:space="preserve">resp. ve lhůtách dle předchozího odstavce </w:t>
      </w:r>
      <w:r w:rsidR="00F93466" w:rsidRPr="00070F52">
        <w:rPr>
          <w:rFonts w:ascii="Arial" w:hAnsi="Arial" w:cs="Arial"/>
          <w:color w:val="000000"/>
        </w:rPr>
        <w:t xml:space="preserve">poskytovat požadované informace a dokumentaci </w:t>
      </w:r>
      <w:r w:rsidR="00F93466" w:rsidRPr="000F73BD">
        <w:rPr>
          <w:rFonts w:ascii="Arial" w:hAnsi="Arial" w:cs="Arial"/>
          <w:color w:val="000000"/>
        </w:rPr>
        <w:t xml:space="preserve">související s realizací projektu </w:t>
      </w:r>
      <w:r w:rsidR="006730A7" w:rsidRPr="000F73BD">
        <w:rPr>
          <w:rFonts w:ascii="Arial" w:hAnsi="Arial" w:cs="Arial"/>
          <w:color w:val="000000"/>
        </w:rPr>
        <w:t>kupujícímu</w:t>
      </w:r>
      <w:r w:rsidR="00F93466" w:rsidRPr="000F73BD">
        <w:rPr>
          <w:rFonts w:ascii="Arial" w:hAnsi="Arial" w:cs="Arial"/>
          <w:color w:val="000000"/>
        </w:rPr>
        <w:t>, zaměstnancům nebo zmocněncům pověřených orgánů (</w:t>
      </w:r>
      <w:r w:rsidR="00D30BFB" w:rsidRPr="000F73BD">
        <w:rPr>
          <w:rFonts w:ascii="Arial" w:hAnsi="Arial" w:cs="Arial"/>
          <w:color w:val="000000"/>
        </w:rPr>
        <w:t>SFŽP</w:t>
      </w:r>
      <w:r w:rsidR="00F93466" w:rsidRPr="000F73BD">
        <w:rPr>
          <w:rFonts w:ascii="Arial" w:hAnsi="Arial" w:cs="Arial"/>
          <w:color w:val="000000"/>
        </w:rPr>
        <w:t>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</w:t>
      </w:r>
      <w:r w:rsidR="00F93466" w:rsidRPr="00070F52">
        <w:rPr>
          <w:rFonts w:ascii="Arial" w:hAnsi="Arial" w:cs="Arial"/>
          <w:color w:val="000000"/>
        </w:rPr>
        <w:t xml:space="preserve"> projektu a poskytnout jim při provádění kontroly součinnost.</w:t>
      </w:r>
    </w:p>
    <w:p w14:paraId="14353817" w14:textId="29DC8071" w:rsidR="00461B5E" w:rsidRDefault="00461B5E" w:rsidP="005F68F2">
      <w:pPr>
        <w:pStyle w:val="Zkladntext"/>
        <w:keepLines/>
        <w:widowControl w:val="0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Pr="00461B5E">
        <w:rPr>
          <w:rFonts w:ascii="Arial" w:hAnsi="Arial" w:cs="Arial"/>
          <w:color w:val="000000"/>
        </w:rPr>
        <w:t xml:space="preserve"> je povinen zajistit </w:t>
      </w:r>
      <w:r>
        <w:rPr>
          <w:rFonts w:ascii="Arial" w:hAnsi="Arial" w:cs="Arial"/>
          <w:color w:val="000000"/>
        </w:rPr>
        <w:t xml:space="preserve">při </w:t>
      </w:r>
      <w:r w:rsidRPr="00461B5E">
        <w:rPr>
          <w:rFonts w:ascii="Arial" w:hAnsi="Arial" w:cs="Arial"/>
          <w:color w:val="000000"/>
        </w:rPr>
        <w:t>plnění</w:t>
      </w:r>
      <w:r>
        <w:rPr>
          <w:rFonts w:ascii="Arial" w:hAnsi="Arial" w:cs="Arial"/>
          <w:color w:val="000000"/>
        </w:rPr>
        <w:t xml:space="preserve"> této smlouvy dodržování</w:t>
      </w:r>
      <w:r w:rsidRPr="00461B5E">
        <w:rPr>
          <w:rFonts w:ascii="Arial" w:hAnsi="Arial" w:cs="Arial"/>
          <w:color w:val="000000"/>
        </w:rPr>
        <w:t xml:space="preserve"> veškerých povinností vyplývající z právních předpisů České republiky, zejména pak z předpisů pracovněprávních, předpisů z</w:t>
      </w:r>
      <w:r w:rsidR="0099489E">
        <w:rPr>
          <w:rFonts w:ascii="Arial" w:hAnsi="Arial" w:cs="Arial"/>
          <w:color w:val="000000"/>
        </w:rPr>
        <w:t> </w:t>
      </w:r>
      <w:r w:rsidRPr="00461B5E">
        <w:rPr>
          <w:rFonts w:ascii="Arial" w:hAnsi="Arial" w:cs="Arial"/>
          <w:color w:val="000000"/>
        </w:rPr>
        <w:t xml:space="preserve">oblasti zaměstnanosti a bezpečnosti ochrany zdraví při práci, a to vůči všem osobám, které se na plnění </w:t>
      </w:r>
      <w:r>
        <w:rPr>
          <w:rFonts w:ascii="Arial" w:hAnsi="Arial" w:cs="Arial"/>
          <w:color w:val="000000"/>
        </w:rPr>
        <w:t>této smlouvy</w:t>
      </w:r>
      <w:r w:rsidRPr="00461B5E">
        <w:rPr>
          <w:rFonts w:ascii="Arial" w:hAnsi="Arial" w:cs="Arial"/>
          <w:color w:val="000000"/>
        </w:rPr>
        <w:t xml:space="preserve"> podílejí</w:t>
      </w:r>
      <w:r>
        <w:rPr>
          <w:rFonts w:ascii="Arial" w:hAnsi="Arial" w:cs="Arial"/>
          <w:color w:val="000000"/>
        </w:rPr>
        <w:t>.</w:t>
      </w:r>
    </w:p>
    <w:p w14:paraId="545F9EB5" w14:textId="77777777" w:rsidR="00F93466" w:rsidRPr="00BF2672" w:rsidRDefault="00F93466" w:rsidP="008305ED">
      <w:pPr>
        <w:pStyle w:val="Zkladntext"/>
        <w:keepLines/>
        <w:widowControl w:val="0"/>
        <w:spacing w:before="240" w:after="240"/>
        <w:jc w:val="both"/>
        <w:rPr>
          <w:rFonts w:ascii="Arial" w:hAnsi="Arial" w:cs="Arial"/>
          <w:b/>
          <w:color w:val="000000"/>
        </w:rPr>
      </w:pPr>
      <w:r w:rsidRPr="00CE306A">
        <w:rPr>
          <w:rFonts w:ascii="Arial" w:hAnsi="Arial" w:cs="Arial"/>
          <w:b/>
          <w:color w:val="000000"/>
        </w:rPr>
        <w:t xml:space="preserve">Použití </w:t>
      </w:r>
      <w:r>
        <w:rPr>
          <w:rFonts w:ascii="Arial" w:hAnsi="Arial" w:cs="Arial"/>
          <w:b/>
          <w:color w:val="000000"/>
        </w:rPr>
        <w:t>pod</w:t>
      </w:r>
      <w:r w:rsidRPr="00CE306A">
        <w:rPr>
          <w:rFonts w:ascii="Arial" w:hAnsi="Arial" w:cs="Arial"/>
          <w:b/>
          <w:color w:val="000000"/>
        </w:rPr>
        <w:t>dodavatelů</w:t>
      </w:r>
    </w:p>
    <w:p w14:paraId="735878B1" w14:textId="3CD643DC" w:rsidR="00F93466" w:rsidRPr="00CD1233" w:rsidRDefault="00891CFF" w:rsidP="005F68F2">
      <w:pPr>
        <w:pStyle w:val="Zkladntext"/>
        <w:keepLines/>
        <w:widowControl w:val="0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F93466" w:rsidRPr="00CD1233">
        <w:rPr>
          <w:rFonts w:ascii="Arial" w:hAnsi="Arial" w:cs="Arial"/>
          <w:color w:val="000000"/>
        </w:rPr>
        <w:t xml:space="preserve"> může pověřit provedením části </w:t>
      </w:r>
      <w:r>
        <w:rPr>
          <w:rFonts w:ascii="Arial" w:hAnsi="Arial" w:cs="Arial"/>
          <w:color w:val="000000"/>
        </w:rPr>
        <w:t>plnění</w:t>
      </w:r>
      <w:r w:rsidR="00F93466" w:rsidRPr="00CD1233">
        <w:rPr>
          <w:rFonts w:ascii="Arial" w:hAnsi="Arial" w:cs="Arial"/>
          <w:color w:val="000000"/>
        </w:rPr>
        <w:t xml:space="preserve"> třetí osobu (dále jen „poddodavatel“) pouze za podmínek stanovených touto smlouvou. Při provádění </w:t>
      </w:r>
      <w:r>
        <w:rPr>
          <w:rFonts w:ascii="Arial" w:hAnsi="Arial" w:cs="Arial"/>
          <w:color w:val="000000"/>
        </w:rPr>
        <w:t>plnění</w:t>
      </w:r>
      <w:r w:rsidR="00F93466" w:rsidRPr="00CD1233">
        <w:rPr>
          <w:rFonts w:ascii="Arial" w:hAnsi="Arial" w:cs="Arial"/>
          <w:color w:val="000000"/>
        </w:rPr>
        <w:t xml:space="preserve"> poddodavatelem </w:t>
      </w:r>
      <w:r>
        <w:rPr>
          <w:rFonts w:ascii="Arial" w:hAnsi="Arial" w:cs="Arial"/>
          <w:color w:val="000000"/>
        </w:rPr>
        <w:t>prodávající</w:t>
      </w:r>
      <w:r w:rsidR="00F93466" w:rsidRPr="00CD1233">
        <w:rPr>
          <w:rFonts w:ascii="Arial" w:hAnsi="Arial" w:cs="Arial"/>
          <w:color w:val="000000"/>
        </w:rPr>
        <w:t xml:space="preserve"> odpovídá </w:t>
      </w:r>
      <w:r>
        <w:rPr>
          <w:rFonts w:ascii="Arial" w:hAnsi="Arial" w:cs="Arial"/>
          <w:color w:val="000000"/>
        </w:rPr>
        <w:t>kupujícímu</w:t>
      </w:r>
      <w:r w:rsidR="00F93466" w:rsidRPr="00CD1233">
        <w:rPr>
          <w:rFonts w:ascii="Arial" w:hAnsi="Arial" w:cs="Arial"/>
          <w:color w:val="000000"/>
        </w:rPr>
        <w:t xml:space="preserve">, jako by tuto část </w:t>
      </w:r>
      <w:r>
        <w:rPr>
          <w:rFonts w:ascii="Arial" w:hAnsi="Arial" w:cs="Arial"/>
          <w:color w:val="000000"/>
        </w:rPr>
        <w:t>plnění</w:t>
      </w:r>
      <w:r w:rsidR="00F93466" w:rsidRPr="00CD1233">
        <w:rPr>
          <w:rFonts w:ascii="Arial" w:hAnsi="Arial" w:cs="Arial"/>
          <w:color w:val="000000"/>
        </w:rPr>
        <w:t xml:space="preserve"> prováděl sám.</w:t>
      </w:r>
      <w:r w:rsidR="005D0209">
        <w:rPr>
          <w:rFonts w:ascii="Arial" w:hAnsi="Arial" w:cs="Arial"/>
          <w:color w:val="000000"/>
        </w:rPr>
        <w:t xml:space="preserve"> Seznam poddodavatelů dle tohoto odstavce je součástí kupní smlo</w:t>
      </w:r>
      <w:r w:rsidR="00C213B7">
        <w:rPr>
          <w:rFonts w:ascii="Arial" w:hAnsi="Arial" w:cs="Arial"/>
          <w:color w:val="000000"/>
        </w:rPr>
        <w:t>uvy jako příloha č. 3</w:t>
      </w:r>
      <w:r w:rsidR="005D0209">
        <w:rPr>
          <w:rFonts w:ascii="Arial" w:hAnsi="Arial" w:cs="Arial"/>
          <w:color w:val="000000"/>
        </w:rPr>
        <w:t>.</w:t>
      </w:r>
    </w:p>
    <w:p w14:paraId="5CBDAD5D" w14:textId="7476871E" w:rsidR="00F93466" w:rsidRDefault="00F93466" w:rsidP="005F68F2">
      <w:pPr>
        <w:pStyle w:val="Zkladntext"/>
        <w:keepLines/>
        <w:widowControl w:val="0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Změnu v osobě jakéhokoliv z</w:t>
      </w:r>
      <w:r w:rsidRPr="00CD1233">
        <w:rPr>
          <w:rFonts w:ascii="Arial" w:hAnsi="Arial" w:cs="Arial"/>
          <w:color w:val="000000"/>
        </w:rPr>
        <w:t xml:space="preserve"> poddodavatelů provede </w:t>
      </w:r>
      <w:r w:rsidR="00891CFF">
        <w:rPr>
          <w:rFonts w:ascii="Arial" w:hAnsi="Arial" w:cs="Arial"/>
          <w:color w:val="000000"/>
        </w:rPr>
        <w:t>prodávající</w:t>
      </w:r>
      <w:r>
        <w:rPr>
          <w:rFonts w:ascii="Arial" w:hAnsi="Arial" w:cs="Arial"/>
          <w:color w:val="000000"/>
        </w:rPr>
        <w:t xml:space="preserve"> </w:t>
      </w:r>
      <w:r w:rsidRPr="00CD1233">
        <w:rPr>
          <w:rFonts w:ascii="Arial" w:hAnsi="Arial" w:cs="Arial"/>
          <w:color w:val="000000"/>
        </w:rPr>
        <w:t xml:space="preserve">pouze s předchozím souhlasem </w:t>
      </w:r>
      <w:r w:rsidR="00891CFF">
        <w:rPr>
          <w:rFonts w:ascii="Arial" w:hAnsi="Arial" w:cs="Arial"/>
          <w:color w:val="000000"/>
        </w:rPr>
        <w:t>kupujícího</w:t>
      </w:r>
      <w:r w:rsidRPr="00CD1233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Souhlas se změnou poddodavatele musí být učiněn písemnou formou.</w:t>
      </w:r>
      <w:r w:rsidRPr="00CD1233" w:rsidDel="00895B5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Poddodavatele, kterým </w:t>
      </w:r>
      <w:r w:rsidR="00891CFF">
        <w:rPr>
          <w:rFonts w:ascii="Arial" w:hAnsi="Arial" w:cs="Arial"/>
          <w:color w:val="000000"/>
        </w:rPr>
        <w:t>prodávající</w:t>
      </w:r>
      <w:r>
        <w:rPr>
          <w:rFonts w:ascii="Arial" w:hAnsi="Arial" w:cs="Arial"/>
          <w:color w:val="000000"/>
        </w:rPr>
        <w:t xml:space="preserve"> prokazoval splnění kvalifikace v příslušném zadávacím řízení veřejné zakázky, je </w:t>
      </w:r>
      <w:r w:rsidR="00891CFF">
        <w:rPr>
          <w:rFonts w:ascii="Arial" w:hAnsi="Arial" w:cs="Arial"/>
          <w:color w:val="000000"/>
        </w:rPr>
        <w:t>prodávající</w:t>
      </w:r>
      <w:r>
        <w:rPr>
          <w:rFonts w:ascii="Arial" w:hAnsi="Arial" w:cs="Arial"/>
          <w:color w:val="000000"/>
        </w:rPr>
        <w:t xml:space="preserve"> oprávněn změnit pouze ve výjimečných případech. Souhlas se změnou takového poddodavatele </w:t>
      </w:r>
      <w:r w:rsidR="00891CFF">
        <w:rPr>
          <w:rFonts w:ascii="Arial" w:hAnsi="Arial" w:cs="Arial"/>
          <w:color w:val="000000"/>
        </w:rPr>
        <w:t>kupující</w:t>
      </w:r>
      <w:r>
        <w:rPr>
          <w:rFonts w:ascii="Arial" w:hAnsi="Arial" w:cs="Arial"/>
          <w:color w:val="000000"/>
        </w:rPr>
        <w:t xml:space="preserve"> nevydá do doby, než </w:t>
      </w:r>
      <w:r w:rsidR="00891CFF">
        <w:rPr>
          <w:rFonts w:ascii="Arial" w:hAnsi="Arial" w:cs="Arial"/>
          <w:color w:val="000000"/>
        </w:rPr>
        <w:t>prodávající</w:t>
      </w:r>
      <w:r>
        <w:rPr>
          <w:rFonts w:ascii="Arial" w:hAnsi="Arial" w:cs="Arial"/>
          <w:color w:val="000000"/>
        </w:rPr>
        <w:t xml:space="preserve"> předloží</w:t>
      </w:r>
      <w:r w:rsidRPr="00D74CA1">
        <w:rPr>
          <w:rFonts w:ascii="Arial" w:hAnsi="Arial" w:cs="Arial"/>
          <w:color w:val="000000"/>
        </w:rPr>
        <w:t xml:space="preserve"> potřebné dok</w:t>
      </w:r>
      <w:r>
        <w:rPr>
          <w:rFonts w:ascii="Arial" w:hAnsi="Arial" w:cs="Arial"/>
          <w:color w:val="000000"/>
        </w:rPr>
        <w:t>lady</w:t>
      </w:r>
      <w:r w:rsidRPr="00D74CA1">
        <w:rPr>
          <w:rFonts w:ascii="Arial" w:hAnsi="Arial" w:cs="Arial"/>
          <w:color w:val="000000"/>
        </w:rPr>
        <w:t xml:space="preserve"> prokazující splnění kvalifikace jiným poddodavatelem</w:t>
      </w:r>
      <w:r>
        <w:rPr>
          <w:rFonts w:ascii="Arial" w:hAnsi="Arial" w:cs="Arial"/>
          <w:color w:val="000000"/>
        </w:rPr>
        <w:t xml:space="preserve"> </w:t>
      </w:r>
      <w:r w:rsidRPr="00342709">
        <w:rPr>
          <w:rFonts w:ascii="Arial" w:hAnsi="Arial" w:cs="Arial"/>
          <w:color w:val="000000"/>
        </w:rPr>
        <w:t>minimálně v rozsahu, v jakém byla prokázána v zadávacím řízení</w:t>
      </w:r>
      <w:r>
        <w:rPr>
          <w:rFonts w:ascii="Arial" w:hAnsi="Arial" w:cs="Arial"/>
          <w:color w:val="000000"/>
        </w:rPr>
        <w:t xml:space="preserve"> veřejné zakázky.</w:t>
      </w:r>
    </w:p>
    <w:p w14:paraId="7587E0AB" w14:textId="3E0278F8" w:rsidR="00C213B7" w:rsidRDefault="00C213B7" w:rsidP="005F68F2">
      <w:pPr>
        <w:pStyle w:val="Zkladntext"/>
        <w:keepLines/>
        <w:widowControl w:val="0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Prodávající se zavazuje, že v případě využití poddodavatelského plnění při realizaci této smlouvy, zajistí sjednání a dodržování </w:t>
      </w:r>
      <w:r w:rsidRPr="00C213B7">
        <w:rPr>
          <w:rFonts w:ascii="Arial" w:hAnsi="Arial" w:cs="Arial"/>
          <w:color w:val="000000"/>
        </w:rPr>
        <w:t>smluvních podmínek</w:t>
      </w:r>
      <w:r>
        <w:rPr>
          <w:rFonts w:ascii="Arial" w:hAnsi="Arial" w:cs="Arial"/>
          <w:color w:val="000000"/>
        </w:rPr>
        <w:t xml:space="preserve"> </w:t>
      </w:r>
      <w:r w:rsidRPr="00C213B7">
        <w:rPr>
          <w:rFonts w:ascii="Arial" w:hAnsi="Arial" w:cs="Arial"/>
          <w:color w:val="000000"/>
        </w:rPr>
        <w:t xml:space="preserve">srovnatelných s podmínkami sjednanými </w:t>
      </w:r>
      <w:r>
        <w:rPr>
          <w:rFonts w:ascii="Arial" w:hAnsi="Arial" w:cs="Arial"/>
          <w:color w:val="000000"/>
        </w:rPr>
        <w:t>v této smlouvě</w:t>
      </w:r>
      <w:r w:rsidRPr="00C213B7">
        <w:rPr>
          <w:rFonts w:ascii="Arial" w:hAnsi="Arial" w:cs="Arial"/>
          <w:color w:val="000000"/>
        </w:rPr>
        <w:t>, a to v rozsahu výše smluvních pokut a délky záruční doby; uvedené smluvní podmínky se považují za srovnatelné, bude-li výše smluvních pokut a d</w:t>
      </w:r>
      <w:r>
        <w:rPr>
          <w:rFonts w:ascii="Arial" w:hAnsi="Arial" w:cs="Arial"/>
          <w:color w:val="000000"/>
        </w:rPr>
        <w:t>élka záruční doby shodná s touto smlouvou.</w:t>
      </w:r>
    </w:p>
    <w:p w14:paraId="4F74E858" w14:textId="647355AB" w:rsidR="00461B5E" w:rsidRDefault="00461B5E" w:rsidP="005F68F2">
      <w:pPr>
        <w:pStyle w:val="Zkladntext"/>
        <w:keepLines/>
        <w:widowControl w:val="0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 se zavazuje v případě využití poddodavatelského plnění</w:t>
      </w:r>
      <w:r w:rsidRPr="00461B5E">
        <w:rPr>
          <w:rFonts w:ascii="Arial" w:hAnsi="Arial" w:cs="Arial"/>
          <w:color w:val="000000"/>
        </w:rPr>
        <w:t xml:space="preserve"> zajistit řádné a včasné plnění finančních závazků svým poddodavatelům, kdy za řádné a včasné plnění se považuje plné uhrazení poddodavatelem vystavených faktur za plnění poskytnutá k plnění veřejné zakázky, a to vždy do 10 pracovních dnů od obdržení platby ze strany </w:t>
      </w:r>
      <w:r>
        <w:rPr>
          <w:rFonts w:ascii="Arial" w:hAnsi="Arial" w:cs="Arial"/>
          <w:color w:val="000000"/>
        </w:rPr>
        <w:t xml:space="preserve">kupujícího </w:t>
      </w:r>
      <w:r w:rsidRPr="00461B5E">
        <w:rPr>
          <w:rFonts w:ascii="Arial" w:hAnsi="Arial" w:cs="Arial"/>
          <w:color w:val="000000"/>
        </w:rPr>
        <w:t>za konkrétní plnění</w:t>
      </w:r>
      <w:r>
        <w:rPr>
          <w:rFonts w:ascii="Arial" w:hAnsi="Arial" w:cs="Arial"/>
          <w:color w:val="000000"/>
        </w:rPr>
        <w:t>.</w:t>
      </w:r>
    </w:p>
    <w:p w14:paraId="5C773684" w14:textId="00D98FFD" w:rsidR="00461B5E" w:rsidRDefault="00461B5E" w:rsidP="005F68F2">
      <w:pPr>
        <w:pStyle w:val="Zkladntext"/>
        <w:keepLines/>
        <w:widowControl w:val="0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Porušení kteréhokoliv ustanovení odst. 11 a 12 tohoto článku je považováno za podstatné porušení smlouvy.</w:t>
      </w:r>
    </w:p>
    <w:p w14:paraId="73B0C04B" w14:textId="77777777" w:rsidR="00F93466" w:rsidRDefault="00F93466" w:rsidP="008305ED">
      <w:pPr>
        <w:pStyle w:val="Zkladntext"/>
        <w:keepLines/>
        <w:widowControl w:val="0"/>
        <w:spacing w:before="240" w:after="240"/>
        <w:jc w:val="both"/>
        <w:rPr>
          <w:rFonts w:ascii="Arial" w:hAnsi="Arial" w:cs="Arial"/>
          <w:b/>
          <w:color w:val="000000"/>
        </w:rPr>
      </w:pPr>
      <w:r w:rsidRPr="00184B00">
        <w:rPr>
          <w:rFonts w:ascii="Arial" w:hAnsi="Arial" w:cs="Arial"/>
          <w:b/>
          <w:color w:val="000000"/>
        </w:rPr>
        <w:t>Součinnost s ostatními dodavateli</w:t>
      </w:r>
    </w:p>
    <w:p w14:paraId="5ECDF295" w14:textId="211054EC" w:rsidR="00F93466" w:rsidRDefault="00891CFF" w:rsidP="005F68F2">
      <w:pPr>
        <w:pStyle w:val="Zkladntext"/>
        <w:keepLines/>
        <w:widowControl w:val="0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F93466">
        <w:rPr>
          <w:rFonts w:ascii="Arial" w:hAnsi="Arial" w:cs="Arial"/>
          <w:color w:val="000000"/>
        </w:rPr>
        <w:t xml:space="preserve"> je povinen poskytnout maximální možnou součinnost všem dalším dodavatelům </w:t>
      </w:r>
      <w:r>
        <w:rPr>
          <w:rFonts w:ascii="Arial" w:hAnsi="Arial" w:cs="Arial"/>
          <w:color w:val="000000"/>
        </w:rPr>
        <w:t>kupujícího</w:t>
      </w:r>
      <w:r w:rsidR="00F93466">
        <w:rPr>
          <w:rFonts w:ascii="Arial" w:hAnsi="Arial" w:cs="Arial"/>
          <w:color w:val="000000"/>
        </w:rPr>
        <w:t>, jejichž plnění je součástí realizace projektu.</w:t>
      </w:r>
    </w:p>
    <w:p w14:paraId="4FC48BF3" w14:textId="77777777" w:rsidR="0039783F" w:rsidRPr="0039783F" w:rsidRDefault="0039783F" w:rsidP="005F68F2">
      <w:pPr>
        <w:pStyle w:val="Zkladntext"/>
        <w:keepLines/>
        <w:widowControl w:val="0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39783F">
        <w:rPr>
          <w:rFonts w:ascii="Arial" w:hAnsi="Arial" w:cs="Arial"/>
          <w:color w:val="000000"/>
        </w:rPr>
        <w:t>V rámci projektu probíhají či mohou probíhat další zadávací či výběrové řízení veřejných zakázek na dodavatele stavebních prací a služeb. Vybraný dodavatel v rámci realizace veřejné zakázky tohoto zadávacího řízení poskytne veškerou součinnost nezbytnou k řádnému plnění stavebních prací či služeb dle věty předchozí.</w:t>
      </w:r>
    </w:p>
    <w:p w14:paraId="1DE02934" w14:textId="29E52940" w:rsidR="001A5473" w:rsidRDefault="00F93466" w:rsidP="005F68F2">
      <w:pPr>
        <w:pStyle w:val="Zkladntext"/>
        <w:keepLines/>
        <w:widowControl w:val="0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Neodůvodněné či svévolné neposkytnutí součinnosti je podstatným porušením smluvních povinností.</w:t>
      </w:r>
    </w:p>
    <w:p w14:paraId="5859A3AE" w14:textId="77777777" w:rsidR="00455CD7" w:rsidRPr="000F3E60" w:rsidRDefault="00455CD7" w:rsidP="00455CD7">
      <w:pPr>
        <w:pStyle w:val="Zkladntext"/>
        <w:keepLines/>
        <w:widowControl w:val="0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b/>
          <w:bCs/>
          <w:color w:val="000000"/>
        </w:rPr>
      </w:pPr>
      <w:r w:rsidRPr="000F3E60">
        <w:rPr>
          <w:rFonts w:ascii="Arial" w:hAnsi="Arial" w:cs="Arial"/>
          <w:b/>
          <w:bCs/>
          <w:color w:val="000000"/>
        </w:rPr>
        <w:t>Prodávající bere na vědomí, že v průběhu realizace stavby, v jejíž koordinaci dochází k realizaci předmětu plnění dle této smlouvy, budou konány kontrolní dny stavby, jejichž strukturu a cyklus určuje podle potřeby stavby po projednání se zhotovitelem stavby objednatel/kupující (dále jen „kontrolní dny“). Kontrolní dny dle tohoto odstavce budou svolávány kupujícím. Kontrolní dny jsou svolávány minimálně 1 x za 14 dní, případně má prodávající právo svolat i mimořádné kontrolní dny. V případě nutnosti účasti prodávajícího na kontrolních dnech je zástupce prodávajícího povinen se jich zúčastnit. Zápis z kontrolních dnů zajišťuje kupující, případně osoba jím pověřená (např. technický dozor stavebníka). Závěry z kontrolního dne, mimořádného kontrolního dne jsou pro obě strany závazné, nemohou však změnit ustanovení této smlouvy.</w:t>
      </w:r>
    </w:p>
    <w:p w14:paraId="589B281B" w14:textId="6AEBB097" w:rsidR="002F73A2" w:rsidRDefault="002F73A2" w:rsidP="008305ED">
      <w:pPr>
        <w:pStyle w:val="Zkladntext"/>
        <w:keepLines/>
        <w:widowControl w:val="0"/>
        <w:spacing w:before="240" w:after="240"/>
        <w:jc w:val="both"/>
        <w:rPr>
          <w:rFonts w:ascii="Arial" w:hAnsi="Arial" w:cs="Arial"/>
          <w:color w:val="000000"/>
        </w:rPr>
      </w:pPr>
      <w:r w:rsidRPr="002F73A2">
        <w:rPr>
          <w:rFonts w:ascii="Arial" w:hAnsi="Arial" w:cs="Arial"/>
          <w:b/>
          <w:color w:val="000000"/>
        </w:rPr>
        <w:t>Sankce proti Rusku</w:t>
      </w:r>
    </w:p>
    <w:p w14:paraId="30E7FA5C" w14:textId="0799584A" w:rsidR="002F73A2" w:rsidRDefault="00C213B7" w:rsidP="005F68F2">
      <w:pPr>
        <w:pStyle w:val="Zkladntext"/>
        <w:keepLines/>
        <w:widowControl w:val="0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bookmarkStart w:id="1" w:name="_Hlk195093662"/>
      <w:r>
        <w:rPr>
          <w:rFonts w:ascii="Arial" w:hAnsi="Arial" w:cs="Arial"/>
        </w:rPr>
        <w:t xml:space="preserve">Prodávající </w:t>
      </w:r>
      <w:r w:rsidRPr="00AC678E">
        <w:rPr>
          <w:rFonts w:ascii="Arial" w:hAnsi="Arial" w:cs="Arial"/>
        </w:rPr>
        <w:t>prohlašuje, že finanční prostředky získané realizací této smlouvy přímo ani nepřímo nezpř</w:t>
      </w:r>
      <w:bookmarkEnd w:id="1"/>
      <w:r w:rsidRPr="00AC678E">
        <w:rPr>
          <w:rFonts w:ascii="Arial" w:hAnsi="Arial" w:cs="Arial"/>
        </w:rPr>
        <w:t>ístupní osobám, subjektům či orgánům s nimi spojeným uvedeným v sankčních seznamech ve smyslu zákona č. 69/2006 Sb., o provádění mezinárodních sankcí, ve znění pozdějších předpisů, ve spojení s čl. 5k nařízení Rady (EU) č. 833/2014 ze dne 31. července 2014, o</w:t>
      </w:r>
      <w:r w:rsidR="0099489E">
        <w:rPr>
          <w:rFonts w:ascii="Arial" w:hAnsi="Arial" w:cs="Arial"/>
        </w:rPr>
        <w:t> </w:t>
      </w:r>
      <w:r w:rsidRPr="00AC678E">
        <w:rPr>
          <w:rFonts w:ascii="Arial" w:hAnsi="Arial" w:cs="Arial"/>
        </w:rPr>
        <w:t xml:space="preserve">omezujících opatřeních vzhledem k činnostem Ruska destabilizujícím situaci na Ukrajině, ve znění nařízení Rady (EU) č. 2022/578 ze dne 4. dubna 2022 v souvislosti s konfliktem na Ukrajině nebo v jejich prospěch. </w:t>
      </w:r>
      <w:r>
        <w:rPr>
          <w:rFonts w:ascii="Arial" w:hAnsi="Arial" w:cs="Arial"/>
        </w:rPr>
        <w:t xml:space="preserve">Prodávající </w:t>
      </w:r>
      <w:r w:rsidRPr="00AC678E">
        <w:rPr>
          <w:rFonts w:ascii="Arial" w:hAnsi="Arial" w:cs="Arial"/>
        </w:rPr>
        <w:t xml:space="preserve">se zavazuje, že jakoukoli změnu skutečností, která bude mít vliv na skutečnosti dle tohoto odstavce, oznámí písemně </w:t>
      </w:r>
      <w:r>
        <w:rPr>
          <w:rFonts w:ascii="Arial" w:hAnsi="Arial" w:cs="Arial"/>
        </w:rPr>
        <w:t>kupujícímu</w:t>
      </w:r>
      <w:r w:rsidRPr="00AC678E">
        <w:rPr>
          <w:rFonts w:ascii="Arial" w:hAnsi="Arial" w:cs="Arial"/>
        </w:rPr>
        <w:t xml:space="preserve"> do 5 pracovních dnů od okamžiku, kdy se o této skutečnosti dozví</w:t>
      </w:r>
      <w:r w:rsidR="002F73A2" w:rsidRPr="002F73A2">
        <w:rPr>
          <w:rFonts w:ascii="Arial" w:hAnsi="Arial" w:cs="Arial"/>
          <w:color w:val="000000"/>
        </w:rPr>
        <w:t>.</w:t>
      </w:r>
    </w:p>
    <w:p w14:paraId="44C794B3" w14:textId="77777777" w:rsidR="001D32FE" w:rsidRPr="002F73A2" w:rsidRDefault="001D32FE" w:rsidP="001D32FE">
      <w:pPr>
        <w:pStyle w:val="Zkladntext"/>
        <w:keepLines/>
        <w:widowControl w:val="0"/>
        <w:spacing w:before="120" w:line="276" w:lineRule="auto"/>
        <w:jc w:val="both"/>
        <w:rPr>
          <w:rFonts w:ascii="Arial" w:hAnsi="Arial" w:cs="Arial"/>
          <w:color w:val="000000"/>
        </w:rPr>
      </w:pPr>
    </w:p>
    <w:p w14:paraId="4C8E3D4A" w14:textId="775C3626" w:rsidR="002C349D" w:rsidRPr="002C349D" w:rsidRDefault="002C349D" w:rsidP="008305ED">
      <w:pPr>
        <w:keepLines/>
        <w:widowControl w:val="0"/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Článek 1</w:t>
      </w:r>
      <w:r w:rsidR="00BD215C">
        <w:rPr>
          <w:rFonts w:ascii="Arial" w:hAnsi="Arial" w:cs="Arial"/>
          <w:b/>
          <w:color w:val="000000"/>
          <w:sz w:val="20"/>
          <w:szCs w:val="20"/>
        </w:rPr>
        <w:t>5</w:t>
      </w:r>
    </w:p>
    <w:p w14:paraId="07D20B6A" w14:textId="77777777" w:rsidR="002C349D" w:rsidRPr="002C349D" w:rsidRDefault="002C349D" w:rsidP="008305ED">
      <w:pPr>
        <w:pStyle w:val="Nadpis1"/>
        <w:keepNext w:val="0"/>
        <w:keepLines/>
        <w:widowControl w:val="0"/>
        <w:spacing w:after="240"/>
        <w:rPr>
          <w:rFonts w:cs="Arial"/>
          <w:color w:val="000000"/>
        </w:rPr>
      </w:pPr>
      <w:r w:rsidRPr="002C349D">
        <w:rPr>
          <w:rFonts w:cs="Arial"/>
          <w:color w:val="000000"/>
        </w:rPr>
        <w:t>Závěrečná ustanovení</w:t>
      </w:r>
    </w:p>
    <w:p w14:paraId="200CA40C" w14:textId="46F41547" w:rsidR="002C349D" w:rsidRPr="002C349D" w:rsidRDefault="002C349D" w:rsidP="005F68F2">
      <w:pPr>
        <w:pStyle w:val="Zkladntext"/>
        <w:keepLines/>
        <w:widowControl w:val="0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Vztahy touto smlouvou neupravené se řídí příslušnými ustanoveními zákona č. 89/2012 Sb</w:t>
      </w:r>
      <w:r>
        <w:rPr>
          <w:rFonts w:ascii="Arial" w:hAnsi="Arial" w:cs="Arial"/>
          <w:color w:val="000000"/>
        </w:rPr>
        <w:t>.</w:t>
      </w:r>
      <w:r w:rsidRPr="002C349D">
        <w:rPr>
          <w:rFonts w:ascii="Arial" w:hAnsi="Arial" w:cs="Arial"/>
          <w:color w:val="000000"/>
        </w:rPr>
        <w:t>, občanský zákoník</w:t>
      </w:r>
      <w:r>
        <w:rPr>
          <w:rFonts w:ascii="Arial" w:hAnsi="Arial" w:cs="Arial"/>
          <w:color w:val="000000"/>
        </w:rPr>
        <w:t>,</w:t>
      </w:r>
      <w:r w:rsidRPr="002C349D">
        <w:rPr>
          <w:rFonts w:ascii="Arial" w:hAnsi="Arial" w:cs="Arial"/>
          <w:color w:val="000000"/>
        </w:rPr>
        <w:t xml:space="preserve"> a zákona č. 121/2000 Sb., o právu autorském, o právech souvisejících s</w:t>
      </w:r>
      <w:r w:rsidR="001A5473" w:rsidRPr="009C1D7B">
        <w:rPr>
          <w:rFonts w:ascii="Arial" w:hAnsi="Arial" w:cs="Arial"/>
          <w:color w:val="000000"/>
        </w:rPr>
        <w:t> </w:t>
      </w:r>
      <w:r w:rsidRPr="002C349D">
        <w:rPr>
          <w:rFonts w:ascii="Arial" w:hAnsi="Arial" w:cs="Arial"/>
          <w:color w:val="000000"/>
        </w:rPr>
        <w:t>právem autorským a o změně některých zákonů (autorský zákon)</w:t>
      </w:r>
      <w:r w:rsidR="004C2750">
        <w:rPr>
          <w:rFonts w:ascii="Arial" w:hAnsi="Arial" w:cs="Arial"/>
          <w:color w:val="000000"/>
        </w:rPr>
        <w:t>,</w:t>
      </w:r>
      <w:r w:rsidRPr="002C349D">
        <w:rPr>
          <w:rFonts w:ascii="Arial" w:hAnsi="Arial" w:cs="Arial"/>
          <w:color w:val="000000"/>
        </w:rPr>
        <w:t xml:space="preserve"> </w:t>
      </w:r>
      <w:r w:rsidR="002F73A2">
        <w:rPr>
          <w:rFonts w:ascii="Arial" w:hAnsi="Arial" w:cs="Arial"/>
          <w:color w:val="000000"/>
        </w:rPr>
        <w:t>ve znění pozdějších předpisů</w:t>
      </w:r>
      <w:r w:rsidRPr="002C349D">
        <w:rPr>
          <w:rFonts w:ascii="Arial" w:hAnsi="Arial" w:cs="Arial"/>
          <w:color w:val="000000"/>
        </w:rPr>
        <w:t>.</w:t>
      </w:r>
    </w:p>
    <w:p w14:paraId="1FFE1F3A" w14:textId="7BE2A4D5" w:rsidR="002C349D" w:rsidRPr="002C349D" w:rsidRDefault="002C349D" w:rsidP="005F68F2">
      <w:pPr>
        <w:pStyle w:val="Zkladntext"/>
        <w:keepLines/>
        <w:widowControl w:val="0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Tuto smlouvu lze měnit nebo doplňovat po dohodě smluvních stran pouze písemnými, očíslovanými dodatky kupní smlouvy, podepsanými oprávněnými zástupci obou smluvních stran.</w:t>
      </w:r>
    </w:p>
    <w:p w14:paraId="75954536" w14:textId="7A3A6411" w:rsidR="00F93466" w:rsidRPr="00CD1233" w:rsidRDefault="00F93466" w:rsidP="005F68F2">
      <w:pPr>
        <w:pStyle w:val="Zkladntext"/>
        <w:keepLines/>
        <w:widowControl w:val="0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Smluvní strany souhlasí s uveřejněním smlouvy, jejích změn a dodatků v souladu s povinností stanovenou </w:t>
      </w:r>
      <w:r w:rsidR="006730A7">
        <w:rPr>
          <w:rFonts w:ascii="Arial" w:hAnsi="Arial" w:cs="Arial"/>
          <w:color w:val="000000"/>
        </w:rPr>
        <w:t>kupujícímu</w:t>
      </w:r>
      <w:r>
        <w:rPr>
          <w:rFonts w:ascii="Arial" w:hAnsi="Arial" w:cs="Arial"/>
          <w:color w:val="000000"/>
        </w:rPr>
        <w:t xml:space="preserve"> zákonem č. 134/2016 Sb., o zadávání veřejných zakázek, v účinném znění, v registru smluv ve smyslu zákona č. 340/2015 Sb., </w:t>
      </w:r>
      <w:r w:rsidRPr="00A85B08">
        <w:rPr>
          <w:rFonts w:ascii="Arial" w:hAnsi="Arial" w:cs="Arial"/>
          <w:color w:val="000000"/>
        </w:rPr>
        <w:t>o zvláštních podmínkách účinnosti některých smluv, uveřejňování těchto smluv a o registru smluv (zákon o registru smluv)</w:t>
      </w:r>
      <w:r>
        <w:rPr>
          <w:rFonts w:ascii="Arial" w:hAnsi="Arial" w:cs="Arial"/>
          <w:color w:val="000000"/>
        </w:rPr>
        <w:t xml:space="preserve">, případně dle dalších právních předpisu upravujících povinnost uveřejnění dokumentů vztahujících se k plnění této smlouvy. Prodávající </w:t>
      </w:r>
      <w:r w:rsidRPr="006C7AD8">
        <w:rPr>
          <w:rFonts w:ascii="Arial" w:hAnsi="Arial" w:cs="Arial"/>
          <w:color w:val="000000"/>
        </w:rPr>
        <w:t xml:space="preserve">výslovně prohlašuje, že veškeré informace, skutečnosti a veškerá dokumentace týkající se </w:t>
      </w:r>
      <w:r>
        <w:rPr>
          <w:rFonts w:ascii="Arial" w:hAnsi="Arial" w:cs="Arial"/>
          <w:color w:val="000000"/>
        </w:rPr>
        <w:t>plnění smlouvy</w:t>
      </w:r>
      <w:r w:rsidRPr="006C7AD8">
        <w:rPr>
          <w:rFonts w:ascii="Arial" w:hAnsi="Arial" w:cs="Arial"/>
          <w:color w:val="000000"/>
        </w:rPr>
        <w:t xml:space="preserve">, které jsou případně předmětem obchodního tajemství a považují se za důvěrné, předem </w:t>
      </w:r>
      <w:r w:rsidR="006730A7">
        <w:rPr>
          <w:rFonts w:ascii="Arial" w:hAnsi="Arial" w:cs="Arial"/>
          <w:color w:val="000000"/>
        </w:rPr>
        <w:t>kupujícímu</w:t>
      </w:r>
      <w:r w:rsidRPr="006C7AD8">
        <w:rPr>
          <w:rFonts w:ascii="Arial" w:hAnsi="Arial" w:cs="Arial"/>
          <w:color w:val="000000"/>
        </w:rPr>
        <w:t xml:space="preserve"> písemně a jasně označil a nejsou obsaženy v této smlouvě.</w:t>
      </w:r>
    </w:p>
    <w:p w14:paraId="06CAF944" w14:textId="3140CA1A" w:rsidR="00E9514D" w:rsidRPr="00FE19DB" w:rsidRDefault="00E9514D" w:rsidP="005F68F2">
      <w:pPr>
        <w:pStyle w:val="Odstavecseseznamem"/>
        <w:widowControl w:val="0"/>
        <w:numPr>
          <w:ilvl w:val="0"/>
          <w:numId w:val="18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FE19DB">
        <w:rPr>
          <w:rFonts w:ascii="Arial" w:hAnsi="Arial" w:cs="Arial"/>
          <w:color w:val="000000"/>
          <w:sz w:val="20"/>
          <w:szCs w:val="20"/>
        </w:rPr>
        <w:t>Pokud je smlouva vyhotovena v listinné podobě, vyhotovuje se v pěti stejnopisech, z nichž kupující obdrží tři vyhotovení a prodávající dvě vyhotovení.</w:t>
      </w:r>
      <w:r w:rsidR="007913E4" w:rsidRPr="007913E4">
        <w:rPr>
          <w:rFonts w:ascii="Arial" w:hAnsi="Arial" w:cs="Arial"/>
          <w:color w:val="000000"/>
          <w:sz w:val="20"/>
          <w:szCs w:val="20"/>
        </w:rPr>
        <w:t xml:space="preserve"> </w:t>
      </w:r>
      <w:ins w:id="2" w:author="Bukvaldová Jarmila" w:date="2025-10-07T13:48:00Z" w16du:dateUtc="2025-10-07T11:48:00Z">
        <w:r w:rsidR="007913E4">
          <w:rPr>
            <w:rFonts w:ascii="Arial" w:hAnsi="Arial" w:cs="Arial"/>
            <w:color w:val="000000"/>
            <w:sz w:val="20"/>
            <w:szCs w:val="20"/>
          </w:rPr>
          <w:t>V případě uzavření smlouvy v elektronické podobě smluvní strany na výraz svého souhlasu s ustanoveními smlouvy připojí své kvalifikované, elektronicky uznávané podpisy.</w:t>
        </w:r>
      </w:ins>
    </w:p>
    <w:p w14:paraId="7D6FFD46" w14:textId="2B9C2863" w:rsidR="002C349D" w:rsidRPr="002C349D" w:rsidRDefault="002C349D" w:rsidP="005F68F2">
      <w:pPr>
        <w:pStyle w:val="Zkladntext"/>
        <w:keepLines/>
        <w:widowControl w:val="0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Smlouva nabývá platnosti dnem jejího podpisu oprávněnými zástupci obou smluvních stran.</w:t>
      </w:r>
      <w:r w:rsidR="007913E4">
        <w:rPr>
          <w:rFonts w:ascii="Arial" w:hAnsi="Arial" w:cs="Arial"/>
          <w:color w:val="000000"/>
        </w:rPr>
        <w:t xml:space="preserve"> </w:t>
      </w:r>
      <w:ins w:id="3" w:author="Bukvaldová Jarmila" w:date="2025-10-07T13:48:00Z" w16du:dateUtc="2025-10-07T11:48:00Z">
        <w:r w:rsidR="007913E4">
          <w:rPr>
            <w:rFonts w:ascii="Arial" w:hAnsi="Arial" w:cs="Arial"/>
            <w:color w:val="000000"/>
          </w:rPr>
          <w:t>Účinnosti smlouva nabývá kumulativním splněním podmínek dle čl. 1 odst. 3 této smlouvy.</w:t>
        </w:r>
      </w:ins>
    </w:p>
    <w:p w14:paraId="5E005A71" w14:textId="3D65FA5F" w:rsidR="002C349D" w:rsidRPr="002C349D" w:rsidRDefault="002C349D" w:rsidP="005F68F2">
      <w:pPr>
        <w:pStyle w:val="Zkladntext"/>
        <w:keepLines/>
        <w:widowControl w:val="0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2C349D">
        <w:rPr>
          <w:rFonts w:ascii="Arial" w:hAnsi="Arial" w:cs="Arial"/>
          <w:color w:val="000000"/>
        </w:rPr>
        <w:t>Smluvní strany shodně prohlašují, že smlouva byla podepsána dle jejich přání a svobodné vůle a na důkaz toho k ní připojují své právoplatné podpisy.</w:t>
      </w:r>
    </w:p>
    <w:p w14:paraId="0D0846BD" w14:textId="77777777" w:rsidR="00211DB3" w:rsidRDefault="00211DB3" w:rsidP="008305ED">
      <w:pPr>
        <w:pStyle w:val="Zkladntext"/>
        <w:keepLines/>
        <w:widowControl w:val="0"/>
        <w:spacing w:before="120" w:line="276" w:lineRule="auto"/>
        <w:rPr>
          <w:rFonts w:ascii="Arial" w:hAnsi="Arial" w:cs="Arial"/>
          <w:color w:val="000000"/>
        </w:rPr>
      </w:pPr>
    </w:p>
    <w:p w14:paraId="4B0A495C" w14:textId="67E67172" w:rsidR="0099489E" w:rsidRPr="009E07CA" w:rsidRDefault="0099489E" w:rsidP="0099489E">
      <w:pPr>
        <w:widowControl w:val="0"/>
        <w:rPr>
          <w:rFonts w:ascii="Arial" w:hAnsi="Arial" w:cs="Arial"/>
          <w:sz w:val="20"/>
          <w:szCs w:val="20"/>
        </w:rPr>
      </w:pPr>
      <w:r w:rsidRPr="009E07CA">
        <w:rPr>
          <w:rFonts w:ascii="Arial" w:hAnsi="Arial" w:cs="Arial"/>
          <w:sz w:val="20"/>
          <w:szCs w:val="20"/>
        </w:rPr>
        <w:t xml:space="preserve">Za </w:t>
      </w:r>
      <w:r>
        <w:rPr>
          <w:rFonts w:ascii="Arial" w:hAnsi="Arial" w:cs="Arial"/>
          <w:sz w:val="20"/>
          <w:szCs w:val="20"/>
        </w:rPr>
        <w:t>kupujícího</w:t>
      </w:r>
      <w:r w:rsidRPr="009E0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 w:rsidR="001D32FE">
        <w:rPr>
          <w:rFonts w:ascii="Arial" w:hAnsi="Arial" w:cs="Arial"/>
          <w:sz w:val="20"/>
          <w:szCs w:val="20"/>
        </w:rPr>
        <w:t> Hradci Králové</w:t>
      </w:r>
      <w:r w:rsidR="001D32FE">
        <w:rPr>
          <w:rFonts w:ascii="Arial" w:hAnsi="Arial" w:cs="Arial"/>
          <w:sz w:val="20"/>
          <w:szCs w:val="20"/>
        </w:rPr>
        <w:tab/>
      </w:r>
      <w:r w:rsidRPr="009E07CA">
        <w:rPr>
          <w:rFonts w:ascii="Arial" w:hAnsi="Arial" w:cs="Arial"/>
          <w:sz w:val="20"/>
          <w:szCs w:val="20"/>
        </w:rPr>
        <w:tab/>
      </w:r>
      <w:r w:rsidRPr="009E07C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E07CA">
        <w:rPr>
          <w:rFonts w:ascii="Arial" w:hAnsi="Arial" w:cs="Arial"/>
          <w:sz w:val="20"/>
          <w:szCs w:val="20"/>
        </w:rPr>
        <w:t xml:space="preserve">Za </w:t>
      </w:r>
      <w:r>
        <w:rPr>
          <w:rFonts w:ascii="Arial" w:hAnsi="Arial" w:cs="Arial"/>
          <w:sz w:val="20"/>
          <w:szCs w:val="20"/>
        </w:rPr>
        <w:t>prodávajícího</w:t>
      </w:r>
      <w:r w:rsidRPr="009E0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 </w:t>
      </w:r>
      <w:r w:rsidRPr="00952DEE">
        <w:rPr>
          <w:rFonts w:ascii="Arial" w:hAnsi="Arial" w:cs="Arial"/>
          <w:sz w:val="20"/>
          <w:szCs w:val="20"/>
          <w:highlight w:val="yellow"/>
        </w:rPr>
        <w:t>………</w:t>
      </w:r>
    </w:p>
    <w:p w14:paraId="64AD1EAB" w14:textId="77777777" w:rsidR="0099489E" w:rsidRPr="009E07CA" w:rsidRDefault="0099489E" w:rsidP="00CA03AD">
      <w:pPr>
        <w:widowControl w:val="0"/>
        <w:spacing w:before="840" w:line="360" w:lineRule="auto"/>
        <w:rPr>
          <w:rFonts w:ascii="Arial" w:hAnsi="Arial" w:cs="Arial"/>
          <w:sz w:val="20"/>
          <w:szCs w:val="20"/>
        </w:rPr>
      </w:pPr>
      <w:r w:rsidRPr="009E07CA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..............</w:t>
      </w:r>
      <w:r w:rsidRPr="009E07CA">
        <w:rPr>
          <w:rFonts w:ascii="Arial" w:hAnsi="Arial" w:cs="Arial"/>
          <w:sz w:val="20"/>
          <w:szCs w:val="20"/>
        </w:rPr>
        <w:tab/>
      </w:r>
      <w:r w:rsidRPr="009E07CA">
        <w:rPr>
          <w:rFonts w:ascii="Arial" w:hAnsi="Arial" w:cs="Arial"/>
          <w:sz w:val="20"/>
          <w:szCs w:val="20"/>
        </w:rPr>
        <w:tab/>
      </w:r>
      <w:r w:rsidRPr="009E07CA">
        <w:rPr>
          <w:rFonts w:ascii="Arial" w:hAnsi="Arial" w:cs="Arial"/>
          <w:sz w:val="20"/>
          <w:szCs w:val="20"/>
        </w:rPr>
        <w:tab/>
      </w:r>
      <w:r w:rsidRPr="009E07C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E07CA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..............</w:t>
      </w:r>
      <w:r w:rsidRPr="009E07CA">
        <w:rPr>
          <w:rFonts w:ascii="Arial" w:hAnsi="Arial" w:cs="Arial"/>
          <w:sz w:val="20"/>
          <w:szCs w:val="20"/>
        </w:rPr>
        <w:tab/>
      </w:r>
    </w:p>
    <w:p w14:paraId="607E7490" w14:textId="5B8993C6" w:rsidR="0099489E" w:rsidRPr="009E07CA" w:rsidRDefault="00636B73" w:rsidP="00CA03AD">
      <w:pPr>
        <w:widowControl w:val="0"/>
        <w:spacing w:line="360" w:lineRule="auto"/>
        <w:rPr>
          <w:rFonts w:ascii="Arial" w:hAnsi="Arial" w:cs="Arial"/>
          <w:sz w:val="20"/>
          <w:szCs w:val="20"/>
          <w:highlight w:val="yellow"/>
        </w:rPr>
      </w:pPr>
      <w:r w:rsidRPr="00636B73">
        <w:rPr>
          <w:rFonts w:ascii="Arial" w:hAnsi="Arial" w:cs="Arial"/>
          <w:sz w:val="20"/>
          <w:szCs w:val="20"/>
        </w:rPr>
        <w:t>Mgr. Miroslav Tobyška</w:t>
      </w:r>
      <w:r w:rsidR="001D32FE">
        <w:rPr>
          <w:rFonts w:ascii="Arial" w:hAnsi="Arial" w:cs="Arial"/>
          <w:sz w:val="20"/>
          <w:szCs w:val="20"/>
        </w:rPr>
        <w:tab/>
      </w:r>
      <w:r w:rsidR="0099489E" w:rsidRPr="009E07CA">
        <w:rPr>
          <w:rFonts w:ascii="Arial" w:hAnsi="Arial" w:cs="Arial"/>
          <w:sz w:val="20"/>
          <w:szCs w:val="20"/>
        </w:rPr>
        <w:tab/>
      </w:r>
      <w:r w:rsidR="0099489E">
        <w:rPr>
          <w:rFonts w:ascii="Arial" w:hAnsi="Arial" w:cs="Arial"/>
          <w:sz w:val="20"/>
          <w:szCs w:val="20"/>
        </w:rPr>
        <w:tab/>
      </w:r>
      <w:r w:rsidR="0099489E" w:rsidRPr="009E07CA">
        <w:rPr>
          <w:rFonts w:ascii="Arial" w:hAnsi="Arial" w:cs="Arial"/>
          <w:sz w:val="20"/>
          <w:szCs w:val="20"/>
        </w:rPr>
        <w:tab/>
      </w:r>
      <w:r w:rsidR="0099489E">
        <w:rPr>
          <w:rFonts w:ascii="Arial" w:hAnsi="Arial" w:cs="Arial"/>
          <w:sz w:val="20"/>
          <w:szCs w:val="20"/>
        </w:rPr>
        <w:tab/>
      </w:r>
      <w:r w:rsidR="0099489E" w:rsidRPr="009E07CA">
        <w:rPr>
          <w:rFonts w:ascii="Arial" w:hAnsi="Arial" w:cs="Arial"/>
          <w:sz w:val="20"/>
          <w:szCs w:val="20"/>
          <w:highlight w:val="yellow"/>
        </w:rPr>
        <w:t>[bude doplněno před uzavřením smlouvy]</w:t>
      </w:r>
    </w:p>
    <w:p w14:paraId="6E4AAE79" w14:textId="0AAC10E9" w:rsidR="0099489E" w:rsidRPr="009E07CA" w:rsidRDefault="0099489E" w:rsidP="00CA03AD">
      <w:pPr>
        <w:widowControl w:val="0"/>
        <w:spacing w:line="360" w:lineRule="auto"/>
      </w:pPr>
      <w:r>
        <w:rPr>
          <w:rFonts w:ascii="Arial" w:hAnsi="Arial" w:cs="Arial"/>
          <w:sz w:val="20"/>
          <w:szCs w:val="20"/>
        </w:rPr>
        <w:t>ředitel</w:t>
      </w:r>
      <w:r w:rsidRPr="009E07CA">
        <w:rPr>
          <w:rFonts w:ascii="Arial" w:hAnsi="Arial" w:cs="Arial"/>
          <w:sz w:val="20"/>
          <w:szCs w:val="20"/>
        </w:rPr>
        <w:tab/>
      </w:r>
    </w:p>
    <w:p w14:paraId="7745C7AE" w14:textId="77777777" w:rsidR="0099489E" w:rsidRDefault="0099489E" w:rsidP="008305ED">
      <w:pPr>
        <w:pStyle w:val="Zkladntext"/>
        <w:keepLines/>
        <w:widowControl w:val="0"/>
        <w:spacing w:after="0" w:line="276" w:lineRule="auto"/>
        <w:jc w:val="both"/>
        <w:rPr>
          <w:rFonts w:ascii="Arial" w:hAnsi="Arial" w:cs="Arial"/>
          <w:color w:val="000000"/>
        </w:rPr>
      </w:pPr>
    </w:p>
    <w:sectPr w:rsidR="0099489E" w:rsidSect="007A55E1">
      <w:footerReference w:type="even" r:id="rId11"/>
      <w:footerReference w:type="default" r:id="rId12"/>
      <w:headerReference w:type="first" r:id="rId13"/>
      <w:pgSz w:w="11907" w:h="16840" w:code="9"/>
      <w:pgMar w:top="1438" w:right="1418" w:bottom="1418" w:left="1418" w:header="426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8B2D0" w14:textId="77777777" w:rsidR="00467136" w:rsidRDefault="00467136">
      <w:r>
        <w:separator/>
      </w:r>
    </w:p>
  </w:endnote>
  <w:endnote w:type="continuationSeparator" w:id="0">
    <w:p w14:paraId="627B78E0" w14:textId="77777777" w:rsidR="00467136" w:rsidRDefault="00467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C53BB" w14:textId="7BFF88C2" w:rsidR="00E676C5" w:rsidRDefault="00E676C5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A55E1">
      <w:rPr>
        <w:rStyle w:val="slostrnky"/>
        <w:noProof/>
      </w:rPr>
      <w:t>1</w:t>
    </w:r>
    <w:r>
      <w:rPr>
        <w:rStyle w:val="slostrnky"/>
      </w:rPr>
      <w:fldChar w:fldCharType="end"/>
    </w:r>
  </w:p>
  <w:p w14:paraId="122C53BC" w14:textId="77777777" w:rsidR="00E676C5" w:rsidRDefault="00E676C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B765A" w14:textId="77777777" w:rsidR="00E676C5" w:rsidRDefault="00E676C5" w:rsidP="00D60176">
    <w:pPr>
      <w:pStyle w:val="Zpat"/>
      <w:ind w:right="360"/>
      <w:rPr>
        <w:rStyle w:val="slostrnky"/>
        <w:rFonts w:ascii="Arial" w:hAnsi="Arial" w:cs="Arial"/>
        <w:sz w:val="18"/>
      </w:rPr>
    </w:pPr>
  </w:p>
  <w:p w14:paraId="122C53BE" w14:textId="38DCF496" w:rsidR="00E676C5" w:rsidRPr="007E79C1" w:rsidRDefault="00E676C5" w:rsidP="007E79C1">
    <w:pPr>
      <w:pStyle w:val="Zpat"/>
      <w:ind w:right="360"/>
      <w:jc w:val="right"/>
      <w:rPr>
        <w:rStyle w:val="slostrnky"/>
        <w:rFonts w:ascii="Arial" w:hAnsi="Arial" w:cs="Arial"/>
        <w:sz w:val="16"/>
      </w:rPr>
    </w:pPr>
    <w:r w:rsidRPr="007E79C1">
      <w:rPr>
        <w:rStyle w:val="slostrnky"/>
        <w:rFonts w:ascii="Arial" w:hAnsi="Arial" w:cs="Arial"/>
        <w:sz w:val="16"/>
      </w:rPr>
      <w:t xml:space="preserve">strana </w:t>
    </w:r>
    <w:r w:rsidRPr="007E79C1">
      <w:rPr>
        <w:rStyle w:val="slostrnky"/>
        <w:rFonts w:ascii="Arial" w:hAnsi="Arial" w:cs="Arial"/>
        <w:sz w:val="16"/>
      </w:rPr>
      <w:fldChar w:fldCharType="begin"/>
    </w:r>
    <w:r w:rsidRPr="007E79C1">
      <w:rPr>
        <w:rStyle w:val="slostrnky"/>
        <w:rFonts w:ascii="Arial" w:hAnsi="Arial" w:cs="Arial"/>
        <w:sz w:val="16"/>
      </w:rPr>
      <w:instrText xml:space="preserve"> PAGE </w:instrText>
    </w:r>
    <w:r w:rsidRPr="007E79C1">
      <w:rPr>
        <w:rStyle w:val="slostrnky"/>
        <w:rFonts w:ascii="Arial" w:hAnsi="Arial" w:cs="Arial"/>
        <w:sz w:val="16"/>
      </w:rPr>
      <w:fldChar w:fldCharType="separate"/>
    </w:r>
    <w:r w:rsidR="009813B6">
      <w:rPr>
        <w:rStyle w:val="slostrnky"/>
        <w:rFonts w:ascii="Arial" w:hAnsi="Arial" w:cs="Arial"/>
        <w:noProof/>
        <w:sz w:val="16"/>
      </w:rPr>
      <w:t>7</w:t>
    </w:r>
    <w:r w:rsidRPr="007E79C1">
      <w:rPr>
        <w:rStyle w:val="slostrnky"/>
        <w:rFonts w:ascii="Arial" w:hAnsi="Arial" w:cs="Arial"/>
        <w:sz w:val="16"/>
      </w:rPr>
      <w:fldChar w:fldCharType="end"/>
    </w:r>
    <w:r w:rsidRPr="007E79C1">
      <w:rPr>
        <w:rStyle w:val="slostrnky"/>
        <w:rFonts w:ascii="Arial" w:hAnsi="Arial" w:cs="Arial"/>
        <w:sz w:val="16"/>
      </w:rPr>
      <w:t xml:space="preserve"> (celkem </w:t>
    </w:r>
    <w:r w:rsidRPr="007E79C1">
      <w:rPr>
        <w:rStyle w:val="slostrnky"/>
        <w:rFonts w:ascii="Arial" w:hAnsi="Arial" w:cs="Arial"/>
        <w:sz w:val="16"/>
      </w:rPr>
      <w:fldChar w:fldCharType="begin"/>
    </w:r>
    <w:r w:rsidRPr="007E79C1">
      <w:rPr>
        <w:rStyle w:val="slostrnky"/>
        <w:rFonts w:ascii="Arial" w:hAnsi="Arial" w:cs="Arial"/>
        <w:sz w:val="16"/>
      </w:rPr>
      <w:instrText xml:space="preserve"> NUMPAGES </w:instrText>
    </w:r>
    <w:r w:rsidRPr="007E79C1">
      <w:rPr>
        <w:rStyle w:val="slostrnky"/>
        <w:rFonts w:ascii="Arial" w:hAnsi="Arial" w:cs="Arial"/>
        <w:sz w:val="16"/>
      </w:rPr>
      <w:fldChar w:fldCharType="separate"/>
    </w:r>
    <w:r w:rsidR="009813B6">
      <w:rPr>
        <w:rStyle w:val="slostrnky"/>
        <w:rFonts w:ascii="Arial" w:hAnsi="Arial" w:cs="Arial"/>
        <w:noProof/>
        <w:sz w:val="16"/>
      </w:rPr>
      <w:t>12</w:t>
    </w:r>
    <w:r w:rsidRPr="007E79C1">
      <w:rPr>
        <w:rStyle w:val="slostrnky"/>
        <w:rFonts w:ascii="Arial" w:hAnsi="Arial" w:cs="Arial"/>
        <w:sz w:val="16"/>
      </w:rPr>
      <w:fldChar w:fldCharType="end"/>
    </w:r>
    <w:r w:rsidRPr="007E79C1">
      <w:rPr>
        <w:rStyle w:val="slostrnky"/>
        <w:rFonts w:ascii="Arial" w:hAnsi="Arial" w:cs="Arial"/>
        <w:sz w:val="16"/>
      </w:rPr>
      <w:t>)</w:t>
    </w:r>
  </w:p>
  <w:p w14:paraId="122C53BF" w14:textId="77777777" w:rsidR="00E676C5" w:rsidRDefault="00E676C5">
    <w:pPr>
      <w:pStyle w:val="Zpat"/>
      <w:ind w:right="360"/>
      <w:jc w:val="center"/>
      <w:rPr>
        <w:rStyle w:val="slostrnky"/>
        <w:rFonts w:ascii="Arial" w:hAnsi="Arial" w:cs="Arial"/>
        <w:sz w:val="18"/>
      </w:rPr>
    </w:pPr>
  </w:p>
  <w:p w14:paraId="122C53C0" w14:textId="77777777" w:rsidR="00E676C5" w:rsidRPr="000F74B1" w:rsidRDefault="00E676C5">
    <w:pPr>
      <w:pStyle w:val="Zpat"/>
      <w:ind w:right="360"/>
      <w:jc w:val="center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3A73B" w14:textId="77777777" w:rsidR="00467136" w:rsidRDefault="00467136">
      <w:r>
        <w:separator/>
      </w:r>
    </w:p>
  </w:footnote>
  <w:footnote w:type="continuationSeparator" w:id="0">
    <w:p w14:paraId="14B262F0" w14:textId="77777777" w:rsidR="00467136" w:rsidRDefault="00467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2BA41" w14:textId="53D5F880" w:rsidR="00A153C4" w:rsidRDefault="00A153C4" w:rsidP="00A153C4">
    <w:pPr>
      <w:pStyle w:val="Zhlav"/>
      <w:spacing w:after="480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P</w:t>
    </w:r>
    <w:r w:rsidR="00791EF0">
      <w:rPr>
        <w:rFonts w:ascii="Arial" w:hAnsi="Arial" w:cs="Arial"/>
        <w:sz w:val="16"/>
      </w:rPr>
      <w:t>říloha č. 2</w:t>
    </w:r>
    <w:r>
      <w:rPr>
        <w:rFonts w:ascii="Arial" w:hAnsi="Arial" w:cs="Arial"/>
        <w:sz w:val="16"/>
      </w:rPr>
      <w:t xml:space="preserve"> – kupní smlouva</w:t>
    </w:r>
  </w:p>
  <w:p w14:paraId="790C3B30" w14:textId="65479134" w:rsidR="007A55E1" w:rsidRPr="00F57CB1" w:rsidRDefault="007A55E1" w:rsidP="00A153C4">
    <w:pPr>
      <w:pStyle w:val="Zhlav"/>
      <w:spacing w:after="480"/>
      <w:rPr>
        <w:rFonts w:ascii="Arial" w:hAnsi="Arial" w:cs="Arial"/>
        <w:sz w:val="16"/>
      </w:rPr>
    </w:pPr>
    <w:r w:rsidRPr="0016351A">
      <w:rPr>
        <w:noProof/>
      </w:rPr>
      <w:drawing>
        <wp:inline distT="0" distB="0" distL="0" distR="0" wp14:anchorId="059A5FF8" wp14:editId="43CB027B">
          <wp:extent cx="2743200" cy="652388"/>
          <wp:effectExtent l="0" t="0" r="0" b="0"/>
          <wp:docPr id="1944311296" name="Obrázek 1" descr="Obsah obrázku text, Písmo, snímek obrazovky, bílé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5341917" name="Obrázek 1" descr="Obsah obrázku text, Písmo, snímek obrazovky, bílé&#10;&#10;Obsah generovaný pomocí AI může být nesprávný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75690" cy="660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615751" w14:textId="77777777" w:rsidR="00A153C4" w:rsidRDefault="00A153C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" w15:restartNumberingAfterBreak="0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3" w15:restartNumberingAfterBreak="0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6"/>
    <w:multiLevelType w:val="singleLevel"/>
    <w:tmpl w:val="00000006"/>
    <w:name w:val="WW8Num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5" w15:restartNumberingAfterBreak="0">
    <w:nsid w:val="00000007"/>
    <w:multiLevelType w:val="singleLevel"/>
    <w:tmpl w:val="00000007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1375BFF"/>
    <w:multiLevelType w:val="hybridMultilevel"/>
    <w:tmpl w:val="29865B9E"/>
    <w:lvl w:ilvl="0" w:tplc="C2C8F1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820"/>
        </w:tabs>
        <w:ind w:left="4820" w:hanging="1134"/>
      </w:pPr>
      <w:rPr>
        <w:rFonts w:cs="Times New Roman"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 w:hint="default"/>
      </w:rPr>
    </w:lvl>
  </w:abstractNum>
  <w:abstractNum w:abstractNumId="8" w15:restartNumberingAfterBreak="0">
    <w:nsid w:val="15063BF2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D02F6B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896E8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5A23DE"/>
    <w:multiLevelType w:val="hybridMultilevel"/>
    <w:tmpl w:val="436006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D66265"/>
    <w:multiLevelType w:val="hybridMultilevel"/>
    <w:tmpl w:val="9D428A84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9C860B4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B53C2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881953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D97A3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4109E0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3B0597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8CB2BBA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9303DEC"/>
    <w:multiLevelType w:val="hybridMultilevel"/>
    <w:tmpl w:val="B2BE99B8"/>
    <w:lvl w:ilvl="0" w:tplc="040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59CF150A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5D09CE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2C69B4"/>
    <w:multiLevelType w:val="hybridMultilevel"/>
    <w:tmpl w:val="C032DFF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11C0A85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20204C"/>
    <w:multiLevelType w:val="hybridMultilevel"/>
    <w:tmpl w:val="657C9B68"/>
    <w:lvl w:ilvl="0" w:tplc="04050017">
      <w:start w:val="1"/>
      <w:numFmt w:val="lowerLetter"/>
      <w:lvlText w:val="%1)"/>
      <w:lvlJc w:val="left"/>
      <w:pPr>
        <w:ind w:left="7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7C151418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C9E7BB1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CD602BA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28209131">
    <w:abstractNumId w:val="26"/>
  </w:num>
  <w:num w:numId="2" w16cid:durableId="433093831">
    <w:abstractNumId w:val="14"/>
  </w:num>
  <w:num w:numId="3" w16cid:durableId="100302358">
    <w:abstractNumId w:val="18"/>
  </w:num>
  <w:num w:numId="4" w16cid:durableId="208080486">
    <w:abstractNumId w:val="7"/>
  </w:num>
  <w:num w:numId="5" w16cid:durableId="416170034">
    <w:abstractNumId w:val="13"/>
  </w:num>
  <w:num w:numId="6" w16cid:durableId="1529492080">
    <w:abstractNumId w:val="10"/>
  </w:num>
  <w:num w:numId="7" w16cid:durableId="853425648">
    <w:abstractNumId w:val="21"/>
  </w:num>
  <w:num w:numId="8" w16cid:durableId="29191998">
    <w:abstractNumId w:val="11"/>
  </w:num>
  <w:num w:numId="9" w16cid:durableId="2105610332">
    <w:abstractNumId w:val="16"/>
  </w:num>
  <w:num w:numId="10" w16cid:durableId="1345327183">
    <w:abstractNumId w:val="15"/>
  </w:num>
  <w:num w:numId="11" w16cid:durableId="1283222582">
    <w:abstractNumId w:val="19"/>
  </w:num>
  <w:num w:numId="12" w16cid:durableId="297999318">
    <w:abstractNumId w:val="17"/>
  </w:num>
  <w:num w:numId="13" w16cid:durableId="1026098015">
    <w:abstractNumId w:val="24"/>
  </w:num>
  <w:num w:numId="14" w16cid:durableId="1389301665">
    <w:abstractNumId w:val="20"/>
  </w:num>
  <w:num w:numId="15" w16cid:durableId="210962990">
    <w:abstractNumId w:val="28"/>
  </w:num>
  <w:num w:numId="16" w16cid:durableId="697119469">
    <w:abstractNumId w:val="8"/>
  </w:num>
  <w:num w:numId="17" w16cid:durableId="1490055731">
    <w:abstractNumId w:val="9"/>
  </w:num>
  <w:num w:numId="18" w16cid:durableId="1212350770">
    <w:abstractNumId w:val="27"/>
  </w:num>
  <w:num w:numId="19" w16cid:durableId="1842231880">
    <w:abstractNumId w:val="22"/>
  </w:num>
  <w:num w:numId="20" w16cid:durableId="1284465212">
    <w:abstractNumId w:val="25"/>
  </w:num>
  <w:num w:numId="21" w16cid:durableId="1032462958">
    <w:abstractNumId w:val="12"/>
  </w:num>
  <w:num w:numId="22" w16cid:durableId="1177764828">
    <w:abstractNumId w:val="6"/>
  </w:num>
  <w:num w:numId="23" w16cid:durableId="1742554008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activeWritingStyle w:appName="MSWord" w:lang="cs-CZ" w:vendorID="7" w:dllVersion="514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38"/>
    <w:rsid w:val="00001074"/>
    <w:rsid w:val="00001444"/>
    <w:rsid w:val="00002F99"/>
    <w:rsid w:val="00003828"/>
    <w:rsid w:val="00003AC9"/>
    <w:rsid w:val="00005204"/>
    <w:rsid w:val="0000760C"/>
    <w:rsid w:val="00012475"/>
    <w:rsid w:val="00012DED"/>
    <w:rsid w:val="0001389D"/>
    <w:rsid w:val="00013D82"/>
    <w:rsid w:val="00015AD1"/>
    <w:rsid w:val="000163D1"/>
    <w:rsid w:val="00017ABC"/>
    <w:rsid w:val="00017DB6"/>
    <w:rsid w:val="000204AE"/>
    <w:rsid w:val="00021800"/>
    <w:rsid w:val="0002365D"/>
    <w:rsid w:val="0002388E"/>
    <w:rsid w:val="000240F5"/>
    <w:rsid w:val="0002416D"/>
    <w:rsid w:val="00024259"/>
    <w:rsid w:val="00025106"/>
    <w:rsid w:val="00027ABF"/>
    <w:rsid w:val="00027F26"/>
    <w:rsid w:val="0003008D"/>
    <w:rsid w:val="00033AAE"/>
    <w:rsid w:val="00036002"/>
    <w:rsid w:val="00037489"/>
    <w:rsid w:val="00040538"/>
    <w:rsid w:val="00040881"/>
    <w:rsid w:val="00041018"/>
    <w:rsid w:val="00041B97"/>
    <w:rsid w:val="00041DB6"/>
    <w:rsid w:val="00041E2D"/>
    <w:rsid w:val="00042127"/>
    <w:rsid w:val="0004550B"/>
    <w:rsid w:val="00046DB2"/>
    <w:rsid w:val="00051035"/>
    <w:rsid w:val="00051421"/>
    <w:rsid w:val="00051F47"/>
    <w:rsid w:val="00052F7F"/>
    <w:rsid w:val="00056AB0"/>
    <w:rsid w:val="00060963"/>
    <w:rsid w:val="00060DB0"/>
    <w:rsid w:val="000610E8"/>
    <w:rsid w:val="000626E7"/>
    <w:rsid w:val="0006292D"/>
    <w:rsid w:val="00062CC2"/>
    <w:rsid w:val="0006320D"/>
    <w:rsid w:val="0006380A"/>
    <w:rsid w:val="000655D1"/>
    <w:rsid w:val="0007236A"/>
    <w:rsid w:val="00072D48"/>
    <w:rsid w:val="000737D8"/>
    <w:rsid w:val="00074F09"/>
    <w:rsid w:val="0007792C"/>
    <w:rsid w:val="00077DD1"/>
    <w:rsid w:val="00080BCB"/>
    <w:rsid w:val="00082E38"/>
    <w:rsid w:val="00082FE0"/>
    <w:rsid w:val="00082FF9"/>
    <w:rsid w:val="00083EA4"/>
    <w:rsid w:val="00084CA0"/>
    <w:rsid w:val="0009422B"/>
    <w:rsid w:val="0009464E"/>
    <w:rsid w:val="00095946"/>
    <w:rsid w:val="00095DED"/>
    <w:rsid w:val="000A3BCC"/>
    <w:rsid w:val="000A48D5"/>
    <w:rsid w:val="000A5DCC"/>
    <w:rsid w:val="000B4D0E"/>
    <w:rsid w:val="000B5B8D"/>
    <w:rsid w:val="000B6313"/>
    <w:rsid w:val="000B7FC7"/>
    <w:rsid w:val="000C0739"/>
    <w:rsid w:val="000C1C30"/>
    <w:rsid w:val="000C1CDF"/>
    <w:rsid w:val="000C2D9F"/>
    <w:rsid w:val="000C3EFA"/>
    <w:rsid w:val="000C4AF3"/>
    <w:rsid w:val="000C561E"/>
    <w:rsid w:val="000D06C0"/>
    <w:rsid w:val="000D0DC9"/>
    <w:rsid w:val="000D0F39"/>
    <w:rsid w:val="000D19BA"/>
    <w:rsid w:val="000D2281"/>
    <w:rsid w:val="000D442A"/>
    <w:rsid w:val="000D45C5"/>
    <w:rsid w:val="000D4ED8"/>
    <w:rsid w:val="000D51A1"/>
    <w:rsid w:val="000D7B38"/>
    <w:rsid w:val="000E0AB9"/>
    <w:rsid w:val="000E1047"/>
    <w:rsid w:val="000E1243"/>
    <w:rsid w:val="000E1928"/>
    <w:rsid w:val="000E3928"/>
    <w:rsid w:val="000E3D04"/>
    <w:rsid w:val="000E4EBA"/>
    <w:rsid w:val="000F19E1"/>
    <w:rsid w:val="000F3D88"/>
    <w:rsid w:val="000F73BD"/>
    <w:rsid w:val="000F74B1"/>
    <w:rsid w:val="00101F0C"/>
    <w:rsid w:val="00101F16"/>
    <w:rsid w:val="00102621"/>
    <w:rsid w:val="00102D15"/>
    <w:rsid w:val="00103FCC"/>
    <w:rsid w:val="001058A2"/>
    <w:rsid w:val="00107952"/>
    <w:rsid w:val="00111439"/>
    <w:rsid w:val="0011162B"/>
    <w:rsid w:val="00112A58"/>
    <w:rsid w:val="001139F6"/>
    <w:rsid w:val="00114DAA"/>
    <w:rsid w:val="00115951"/>
    <w:rsid w:val="00115CED"/>
    <w:rsid w:val="001160C5"/>
    <w:rsid w:val="001161E0"/>
    <w:rsid w:val="00120A58"/>
    <w:rsid w:val="00121657"/>
    <w:rsid w:val="00121790"/>
    <w:rsid w:val="00124CA6"/>
    <w:rsid w:val="0012659A"/>
    <w:rsid w:val="00131860"/>
    <w:rsid w:val="001338A4"/>
    <w:rsid w:val="001338C7"/>
    <w:rsid w:val="001362A2"/>
    <w:rsid w:val="001376A9"/>
    <w:rsid w:val="00137763"/>
    <w:rsid w:val="00140632"/>
    <w:rsid w:val="00140DA7"/>
    <w:rsid w:val="00142F94"/>
    <w:rsid w:val="0014337B"/>
    <w:rsid w:val="0014428F"/>
    <w:rsid w:val="001442FB"/>
    <w:rsid w:val="00145130"/>
    <w:rsid w:val="00147C3E"/>
    <w:rsid w:val="00150389"/>
    <w:rsid w:val="0015287C"/>
    <w:rsid w:val="001532B5"/>
    <w:rsid w:val="001536A8"/>
    <w:rsid w:val="00155CB5"/>
    <w:rsid w:val="001561BA"/>
    <w:rsid w:val="00156F9D"/>
    <w:rsid w:val="00157365"/>
    <w:rsid w:val="00157F54"/>
    <w:rsid w:val="0016043B"/>
    <w:rsid w:val="001609C9"/>
    <w:rsid w:val="001657BA"/>
    <w:rsid w:val="00165F00"/>
    <w:rsid w:val="0016777D"/>
    <w:rsid w:val="001707B4"/>
    <w:rsid w:val="0017272E"/>
    <w:rsid w:val="00175974"/>
    <w:rsid w:val="00176D73"/>
    <w:rsid w:val="00180678"/>
    <w:rsid w:val="00180685"/>
    <w:rsid w:val="00182740"/>
    <w:rsid w:val="00182B37"/>
    <w:rsid w:val="001835D6"/>
    <w:rsid w:val="00183894"/>
    <w:rsid w:val="001850A3"/>
    <w:rsid w:val="00187559"/>
    <w:rsid w:val="001909D8"/>
    <w:rsid w:val="00191ACF"/>
    <w:rsid w:val="00191BAF"/>
    <w:rsid w:val="00193F54"/>
    <w:rsid w:val="00195634"/>
    <w:rsid w:val="001958F3"/>
    <w:rsid w:val="001A1628"/>
    <w:rsid w:val="001A220F"/>
    <w:rsid w:val="001A3D2F"/>
    <w:rsid w:val="001A4E28"/>
    <w:rsid w:val="001A519E"/>
    <w:rsid w:val="001A5473"/>
    <w:rsid w:val="001A559E"/>
    <w:rsid w:val="001A5D0E"/>
    <w:rsid w:val="001A7DD6"/>
    <w:rsid w:val="001B0E4B"/>
    <w:rsid w:val="001B2839"/>
    <w:rsid w:val="001B3EDC"/>
    <w:rsid w:val="001B4DD4"/>
    <w:rsid w:val="001B6573"/>
    <w:rsid w:val="001C3ED2"/>
    <w:rsid w:val="001C4CDA"/>
    <w:rsid w:val="001C5BDF"/>
    <w:rsid w:val="001C785A"/>
    <w:rsid w:val="001C7BFA"/>
    <w:rsid w:val="001D32DF"/>
    <w:rsid w:val="001D32FE"/>
    <w:rsid w:val="001D457E"/>
    <w:rsid w:val="001D75B6"/>
    <w:rsid w:val="001E0A46"/>
    <w:rsid w:val="001E1AFC"/>
    <w:rsid w:val="001E29C8"/>
    <w:rsid w:val="001E2A2F"/>
    <w:rsid w:val="001E4360"/>
    <w:rsid w:val="001E60D3"/>
    <w:rsid w:val="001E6762"/>
    <w:rsid w:val="001F0B5C"/>
    <w:rsid w:val="001F1360"/>
    <w:rsid w:val="001F40BA"/>
    <w:rsid w:val="001F5167"/>
    <w:rsid w:val="001F5BDE"/>
    <w:rsid w:val="001F63B9"/>
    <w:rsid w:val="001F7954"/>
    <w:rsid w:val="00202B61"/>
    <w:rsid w:val="00204799"/>
    <w:rsid w:val="002047D1"/>
    <w:rsid w:val="00211DB3"/>
    <w:rsid w:val="00211E31"/>
    <w:rsid w:val="0021331B"/>
    <w:rsid w:val="00213723"/>
    <w:rsid w:val="00213C99"/>
    <w:rsid w:val="00214629"/>
    <w:rsid w:val="002149A0"/>
    <w:rsid w:val="00220ACC"/>
    <w:rsid w:val="0022164C"/>
    <w:rsid w:val="0022476A"/>
    <w:rsid w:val="00225DFD"/>
    <w:rsid w:val="00225E91"/>
    <w:rsid w:val="00226F88"/>
    <w:rsid w:val="002303FE"/>
    <w:rsid w:val="00230AC3"/>
    <w:rsid w:val="00232198"/>
    <w:rsid w:val="00232F97"/>
    <w:rsid w:val="002347CB"/>
    <w:rsid w:val="00235BCC"/>
    <w:rsid w:val="00237E91"/>
    <w:rsid w:val="002406E1"/>
    <w:rsid w:val="00240F1E"/>
    <w:rsid w:val="00241145"/>
    <w:rsid w:val="002412A3"/>
    <w:rsid w:val="00251397"/>
    <w:rsid w:val="002515D1"/>
    <w:rsid w:val="002567C9"/>
    <w:rsid w:val="00257747"/>
    <w:rsid w:val="002606B5"/>
    <w:rsid w:val="0026147B"/>
    <w:rsid w:val="00261C40"/>
    <w:rsid w:val="0026201B"/>
    <w:rsid w:val="00262A20"/>
    <w:rsid w:val="00262DC4"/>
    <w:rsid w:val="00264D3B"/>
    <w:rsid w:val="002656F3"/>
    <w:rsid w:val="002703B3"/>
    <w:rsid w:val="00270486"/>
    <w:rsid w:val="0027138A"/>
    <w:rsid w:val="00271F8B"/>
    <w:rsid w:val="002728AB"/>
    <w:rsid w:val="00274C6B"/>
    <w:rsid w:val="00277FAB"/>
    <w:rsid w:val="00280A0B"/>
    <w:rsid w:val="002815DA"/>
    <w:rsid w:val="002827F9"/>
    <w:rsid w:val="00286CA4"/>
    <w:rsid w:val="00287BB9"/>
    <w:rsid w:val="002937B3"/>
    <w:rsid w:val="002A0381"/>
    <w:rsid w:val="002A198D"/>
    <w:rsid w:val="002A7E5E"/>
    <w:rsid w:val="002B0928"/>
    <w:rsid w:val="002B152D"/>
    <w:rsid w:val="002B1550"/>
    <w:rsid w:val="002B4589"/>
    <w:rsid w:val="002B494B"/>
    <w:rsid w:val="002B4B13"/>
    <w:rsid w:val="002B57B7"/>
    <w:rsid w:val="002B5A99"/>
    <w:rsid w:val="002B6B92"/>
    <w:rsid w:val="002C3282"/>
    <w:rsid w:val="002C349D"/>
    <w:rsid w:val="002C437A"/>
    <w:rsid w:val="002C4575"/>
    <w:rsid w:val="002C55BC"/>
    <w:rsid w:val="002C69AF"/>
    <w:rsid w:val="002C712C"/>
    <w:rsid w:val="002D66C0"/>
    <w:rsid w:val="002D6C6D"/>
    <w:rsid w:val="002E0983"/>
    <w:rsid w:val="002E26C2"/>
    <w:rsid w:val="002E2AD9"/>
    <w:rsid w:val="002E2EB5"/>
    <w:rsid w:val="002E69AC"/>
    <w:rsid w:val="002F0099"/>
    <w:rsid w:val="002F03A1"/>
    <w:rsid w:val="002F2237"/>
    <w:rsid w:val="002F2D0F"/>
    <w:rsid w:val="002F519B"/>
    <w:rsid w:val="002F53F7"/>
    <w:rsid w:val="002F5602"/>
    <w:rsid w:val="002F5726"/>
    <w:rsid w:val="002F5C97"/>
    <w:rsid w:val="002F6D9C"/>
    <w:rsid w:val="002F73A2"/>
    <w:rsid w:val="00304255"/>
    <w:rsid w:val="003064DC"/>
    <w:rsid w:val="00312CD5"/>
    <w:rsid w:val="00314A36"/>
    <w:rsid w:val="0031517C"/>
    <w:rsid w:val="00316389"/>
    <w:rsid w:val="00317B3B"/>
    <w:rsid w:val="0032033F"/>
    <w:rsid w:val="0032073E"/>
    <w:rsid w:val="003212A9"/>
    <w:rsid w:val="00321462"/>
    <w:rsid w:val="00322311"/>
    <w:rsid w:val="0032309E"/>
    <w:rsid w:val="003233E0"/>
    <w:rsid w:val="0032381F"/>
    <w:rsid w:val="003239FB"/>
    <w:rsid w:val="0032562B"/>
    <w:rsid w:val="00327AA8"/>
    <w:rsid w:val="00331519"/>
    <w:rsid w:val="00332833"/>
    <w:rsid w:val="00340829"/>
    <w:rsid w:val="003428E3"/>
    <w:rsid w:val="003439D7"/>
    <w:rsid w:val="00344DF4"/>
    <w:rsid w:val="00346339"/>
    <w:rsid w:val="00347C1E"/>
    <w:rsid w:val="00350197"/>
    <w:rsid w:val="003511B7"/>
    <w:rsid w:val="003515FE"/>
    <w:rsid w:val="00353C58"/>
    <w:rsid w:val="0035419D"/>
    <w:rsid w:val="00354384"/>
    <w:rsid w:val="00357C09"/>
    <w:rsid w:val="00360DA1"/>
    <w:rsid w:val="00360F56"/>
    <w:rsid w:val="0036197F"/>
    <w:rsid w:val="00361AB7"/>
    <w:rsid w:val="00362D1D"/>
    <w:rsid w:val="00363AEB"/>
    <w:rsid w:val="0036557C"/>
    <w:rsid w:val="003673F4"/>
    <w:rsid w:val="00367B10"/>
    <w:rsid w:val="003707FB"/>
    <w:rsid w:val="0037273B"/>
    <w:rsid w:val="00375383"/>
    <w:rsid w:val="003753C6"/>
    <w:rsid w:val="003777C2"/>
    <w:rsid w:val="0038136A"/>
    <w:rsid w:val="003814EF"/>
    <w:rsid w:val="003823FF"/>
    <w:rsid w:val="003826CC"/>
    <w:rsid w:val="003832D4"/>
    <w:rsid w:val="00383889"/>
    <w:rsid w:val="00383EC5"/>
    <w:rsid w:val="0038487F"/>
    <w:rsid w:val="00386E90"/>
    <w:rsid w:val="00387684"/>
    <w:rsid w:val="00390F45"/>
    <w:rsid w:val="00392DB1"/>
    <w:rsid w:val="0039421F"/>
    <w:rsid w:val="003975DB"/>
    <w:rsid w:val="0039783F"/>
    <w:rsid w:val="00397F81"/>
    <w:rsid w:val="003A0A1E"/>
    <w:rsid w:val="003A13D1"/>
    <w:rsid w:val="003A15F7"/>
    <w:rsid w:val="003A254F"/>
    <w:rsid w:val="003A30A4"/>
    <w:rsid w:val="003A365C"/>
    <w:rsid w:val="003A4317"/>
    <w:rsid w:val="003A446F"/>
    <w:rsid w:val="003A508C"/>
    <w:rsid w:val="003A61DD"/>
    <w:rsid w:val="003A6A0D"/>
    <w:rsid w:val="003A6C22"/>
    <w:rsid w:val="003A6FD9"/>
    <w:rsid w:val="003A766F"/>
    <w:rsid w:val="003B0956"/>
    <w:rsid w:val="003B1541"/>
    <w:rsid w:val="003B346E"/>
    <w:rsid w:val="003B3B83"/>
    <w:rsid w:val="003B413F"/>
    <w:rsid w:val="003B43EE"/>
    <w:rsid w:val="003B448B"/>
    <w:rsid w:val="003B4D06"/>
    <w:rsid w:val="003B72D7"/>
    <w:rsid w:val="003B755E"/>
    <w:rsid w:val="003C0927"/>
    <w:rsid w:val="003C1126"/>
    <w:rsid w:val="003C20E5"/>
    <w:rsid w:val="003C468C"/>
    <w:rsid w:val="003C5D5A"/>
    <w:rsid w:val="003C6047"/>
    <w:rsid w:val="003C6632"/>
    <w:rsid w:val="003C70B6"/>
    <w:rsid w:val="003D0210"/>
    <w:rsid w:val="003D18DB"/>
    <w:rsid w:val="003D289C"/>
    <w:rsid w:val="003D36AE"/>
    <w:rsid w:val="003D4508"/>
    <w:rsid w:val="003D4A19"/>
    <w:rsid w:val="003D5240"/>
    <w:rsid w:val="003D5957"/>
    <w:rsid w:val="003D6C3A"/>
    <w:rsid w:val="003E0A84"/>
    <w:rsid w:val="003E3706"/>
    <w:rsid w:val="003E50BB"/>
    <w:rsid w:val="003E51AC"/>
    <w:rsid w:val="003E6F0E"/>
    <w:rsid w:val="003E764A"/>
    <w:rsid w:val="003F03FC"/>
    <w:rsid w:val="003F0568"/>
    <w:rsid w:val="003F1824"/>
    <w:rsid w:val="003F2026"/>
    <w:rsid w:val="003F29F8"/>
    <w:rsid w:val="003F4649"/>
    <w:rsid w:val="003F47FF"/>
    <w:rsid w:val="003F4836"/>
    <w:rsid w:val="00404DCA"/>
    <w:rsid w:val="00405FC1"/>
    <w:rsid w:val="0040758F"/>
    <w:rsid w:val="00411563"/>
    <w:rsid w:val="0041298D"/>
    <w:rsid w:val="0041311E"/>
    <w:rsid w:val="00413711"/>
    <w:rsid w:val="00415FB4"/>
    <w:rsid w:val="004171DC"/>
    <w:rsid w:val="0042168C"/>
    <w:rsid w:val="0042418D"/>
    <w:rsid w:val="00426185"/>
    <w:rsid w:val="0042639B"/>
    <w:rsid w:val="00426BB5"/>
    <w:rsid w:val="004303DD"/>
    <w:rsid w:val="0043059E"/>
    <w:rsid w:val="00430833"/>
    <w:rsid w:val="00432D8C"/>
    <w:rsid w:val="004364A9"/>
    <w:rsid w:val="00436783"/>
    <w:rsid w:val="00440AB3"/>
    <w:rsid w:val="0044179B"/>
    <w:rsid w:val="00441EA4"/>
    <w:rsid w:val="004438C2"/>
    <w:rsid w:val="00445F8A"/>
    <w:rsid w:val="00446455"/>
    <w:rsid w:val="0044649E"/>
    <w:rsid w:val="00450695"/>
    <w:rsid w:val="00451938"/>
    <w:rsid w:val="00451F7E"/>
    <w:rsid w:val="004520F0"/>
    <w:rsid w:val="00454C91"/>
    <w:rsid w:val="00455CD7"/>
    <w:rsid w:val="00461B5E"/>
    <w:rsid w:val="00462BF9"/>
    <w:rsid w:val="0046364B"/>
    <w:rsid w:val="00465DBE"/>
    <w:rsid w:val="00467100"/>
    <w:rsid w:val="00467136"/>
    <w:rsid w:val="0047009A"/>
    <w:rsid w:val="00471993"/>
    <w:rsid w:val="004740B7"/>
    <w:rsid w:val="00474C57"/>
    <w:rsid w:val="00476F04"/>
    <w:rsid w:val="00481EB3"/>
    <w:rsid w:val="00482D54"/>
    <w:rsid w:val="00485788"/>
    <w:rsid w:val="00485E8C"/>
    <w:rsid w:val="004876E5"/>
    <w:rsid w:val="00487E8E"/>
    <w:rsid w:val="0049108D"/>
    <w:rsid w:val="00493822"/>
    <w:rsid w:val="00494120"/>
    <w:rsid w:val="00496C4E"/>
    <w:rsid w:val="00497E8D"/>
    <w:rsid w:val="004A0DC9"/>
    <w:rsid w:val="004A12A2"/>
    <w:rsid w:val="004A1B2E"/>
    <w:rsid w:val="004A20B6"/>
    <w:rsid w:val="004A2CAB"/>
    <w:rsid w:val="004A30D4"/>
    <w:rsid w:val="004A3FA2"/>
    <w:rsid w:val="004A6360"/>
    <w:rsid w:val="004A650D"/>
    <w:rsid w:val="004A776D"/>
    <w:rsid w:val="004A793D"/>
    <w:rsid w:val="004B2CFA"/>
    <w:rsid w:val="004B468E"/>
    <w:rsid w:val="004B4CC8"/>
    <w:rsid w:val="004B5814"/>
    <w:rsid w:val="004B5DA1"/>
    <w:rsid w:val="004B5FC7"/>
    <w:rsid w:val="004B66B9"/>
    <w:rsid w:val="004B710F"/>
    <w:rsid w:val="004C2230"/>
    <w:rsid w:val="004C2750"/>
    <w:rsid w:val="004C29B2"/>
    <w:rsid w:val="004C3BC9"/>
    <w:rsid w:val="004C499A"/>
    <w:rsid w:val="004C5E34"/>
    <w:rsid w:val="004D00EF"/>
    <w:rsid w:val="004D1C31"/>
    <w:rsid w:val="004D2A7B"/>
    <w:rsid w:val="004D2E0D"/>
    <w:rsid w:val="004D3D3A"/>
    <w:rsid w:val="004D6817"/>
    <w:rsid w:val="004D7064"/>
    <w:rsid w:val="004E20CE"/>
    <w:rsid w:val="004E3C40"/>
    <w:rsid w:val="004E593C"/>
    <w:rsid w:val="004E7A01"/>
    <w:rsid w:val="004E7DCB"/>
    <w:rsid w:val="004F2D9B"/>
    <w:rsid w:val="004F346B"/>
    <w:rsid w:val="004F523F"/>
    <w:rsid w:val="004F54DB"/>
    <w:rsid w:val="004F61B5"/>
    <w:rsid w:val="004F695C"/>
    <w:rsid w:val="004F7404"/>
    <w:rsid w:val="004F78FF"/>
    <w:rsid w:val="004F7AAE"/>
    <w:rsid w:val="00501A1E"/>
    <w:rsid w:val="00502273"/>
    <w:rsid w:val="005031DE"/>
    <w:rsid w:val="005033E8"/>
    <w:rsid w:val="00503ADF"/>
    <w:rsid w:val="00505440"/>
    <w:rsid w:val="005105EE"/>
    <w:rsid w:val="00512972"/>
    <w:rsid w:val="00512C43"/>
    <w:rsid w:val="00514800"/>
    <w:rsid w:val="0051681D"/>
    <w:rsid w:val="00522F80"/>
    <w:rsid w:val="00526029"/>
    <w:rsid w:val="00527531"/>
    <w:rsid w:val="00532652"/>
    <w:rsid w:val="00534B36"/>
    <w:rsid w:val="00536BF9"/>
    <w:rsid w:val="0053788C"/>
    <w:rsid w:val="00545E4D"/>
    <w:rsid w:val="00550373"/>
    <w:rsid w:val="00550BB2"/>
    <w:rsid w:val="00550F50"/>
    <w:rsid w:val="0055188D"/>
    <w:rsid w:val="00553303"/>
    <w:rsid w:val="00554CB2"/>
    <w:rsid w:val="005557B4"/>
    <w:rsid w:val="00555CAD"/>
    <w:rsid w:val="005565BC"/>
    <w:rsid w:val="00556ACF"/>
    <w:rsid w:val="00556CB7"/>
    <w:rsid w:val="0056013D"/>
    <w:rsid w:val="00562989"/>
    <w:rsid w:val="00563066"/>
    <w:rsid w:val="00565516"/>
    <w:rsid w:val="00570042"/>
    <w:rsid w:val="0057166D"/>
    <w:rsid w:val="00571F7A"/>
    <w:rsid w:val="00574A84"/>
    <w:rsid w:val="005765A7"/>
    <w:rsid w:val="005809F4"/>
    <w:rsid w:val="0058161E"/>
    <w:rsid w:val="00583349"/>
    <w:rsid w:val="0059055E"/>
    <w:rsid w:val="00590DC1"/>
    <w:rsid w:val="005944FF"/>
    <w:rsid w:val="00594F02"/>
    <w:rsid w:val="00594FEB"/>
    <w:rsid w:val="00595763"/>
    <w:rsid w:val="005969F2"/>
    <w:rsid w:val="00597B8F"/>
    <w:rsid w:val="005A0BAA"/>
    <w:rsid w:val="005A4847"/>
    <w:rsid w:val="005A49C8"/>
    <w:rsid w:val="005A54B0"/>
    <w:rsid w:val="005A5777"/>
    <w:rsid w:val="005A6F2E"/>
    <w:rsid w:val="005A797F"/>
    <w:rsid w:val="005B01B2"/>
    <w:rsid w:val="005B2327"/>
    <w:rsid w:val="005B2DD9"/>
    <w:rsid w:val="005B3C31"/>
    <w:rsid w:val="005B3F0E"/>
    <w:rsid w:val="005B5AA9"/>
    <w:rsid w:val="005C19C4"/>
    <w:rsid w:val="005C1F42"/>
    <w:rsid w:val="005C3863"/>
    <w:rsid w:val="005C3FF4"/>
    <w:rsid w:val="005C4249"/>
    <w:rsid w:val="005C51E3"/>
    <w:rsid w:val="005C58AF"/>
    <w:rsid w:val="005C5D44"/>
    <w:rsid w:val="005C7C2B"/>
    <w:rsid w:val="005D0207"/>
    <w:rsid w:val="005D0209"/>
    <w:rsid w:val="005D205E"/>
    <w:rsid w:val="005D47D9"/>
    <w:rsid w:val="005D56E2"/>
    <w:rsid w:val="005D5B64"/>
    <w:rsid w:val="005D6F05"/>
    <w:rsid w:val="005D6FA2"/>
    <w:rsid w:val="005D71CF"/>
    <w:rsid w:val="005D76DF"/>
    <w:rsid w:val="005D7A18"/>
    <w:rsid w:val="005E05E0"/>
    <w:rsid w:val="005E0AC1"/>
    <w:rsid w:val="005E1DF5"/>
    <w:rsid w:val="005E320E"/>
    <w:rsid w:val="005E4D65"/>
    <w:rsid w:val="005E5280"/>
    <w:rsid w:val="005E6086"/>
    <w:rsid w:val="005E672E"/>
    <w:rsid w:val="005F16F0"/>
    <w:rsid w:val="005F5861"/>
    <w:rsid w:val="005F5FDC"/>
    <w:rsid w:val="005F62D7"/>
    <w:rsid w:val="005F68F2"/>
    <w:rsid w:val="005F7A93"/>
    <w:rsid w:val="005F7C89"/>
    <w:rsid w:val="00600A94"/>
    <w:rsid w:val="0060295E"/>
    <w:rsid w:val="0060330A"/>
    <w:rsid w:val="0060358E"/>
    <w:rsid w:val="006054E3"/>
    <w:rsid w:val="006055D5"/>
    <w:rsid w:val="006072AD"/>
    <w:rsid w:val="0060732B"/>
    <w:rsid w:val="00612F82"/>
    <w:rsid w:val="00613AD0"/>
    <w:rsid w:val="00620D2E"/>
    <w:rsid w:val="006224C7"/>
    <w:rsid w:val="00623CE8"/>
    <w:rsid w:val="006310B8"/>
    <w:rsid w:val="006313AC"/>
    <w:rsid w:val="00632218"/>
    <w:rsid w:val="00632EAC"/>
    <w:rsid w:val="00634B26"/>
    <w:rsid w:val="00635F69"/>
    <w:rsid w:val="0063675A"/>
    <w:rsid w:val="00636A37"/>
    <w:rsid w:val="00636B73"/>
    <w:rsid w:val="00637CE9"/>
    <w:rsid w:val="00640589"/>
    <w:rsid w:val="006405A5"/>
    <w:rsid w:val="00641021"/>
    <w:rsid w:val="006436F2"/>
    <w:rsid w:val="00645FB4"/>
    <w:rsid w:val="00651435"/>
    <w:rsid w:val="00654EA4"/>
    <w:rsid w:val="00655BFA"/>
    <w:rsid w:val="00657DAA"/>
    <w:rsid w:val="0066008D"/>
    <w:rsid w:val="006612B6"/>
    <w:rsid w:val="0066204C"/>
    <w:rsid w:val="0066283A"/>
    <w:rsid w:val="00663650"/>
    <w:rsid w:val="0066754E"/>
    <w:rsid w:val="00667993"/>
    <w:rsid w:val="00667A33"/>
    <w:rsid w:val="00670111"/>
    <w:rsid w:val="006707D2"/>
    <w:rsid w:val="0067137E"/>
    <w:rsid w:val="0067213F"/>
    <w:rsid w:val="00672925"/>
    <w:rsid w:val="006730A7"/>
    <w:rsid w:val="006754D6"/>
    <w:rsid w:val="00676F75"/>
    <w:rsid w:val="00677C75"/>
    <w:rsid w:val="006846F5"/>
    <w:rsid w:val="00686DB2"/>
    <w:rsid w:val="00687BC4"/>
    <w:rsid w:val="00690877"/>
    <w:rsid w:val="00690FD6"/>
    <w:rsid w:val="0069222E"/>
    <w:rsid w:val="0069226A"/>
    <w:rsid w:val="00692A6C"/>
    <w:rsid w:val="0069504D"/>
    <w:rsid w:val="00696048"/>
    <w:rsid w:val="006967A7"/>
    <w:rsid w:val="00697390"/>
    <w:rsid w:val="006A0B64"/>
    <w:rsid w:val="006A2303"/>
    <w:rsid w:val="006A34BE"/>
    <w:rsid w:val="006A68E6"/>
    <w:rsid w:val="006B0412"/>
    <w:rsid w:val="006B146B"/>
    <w:rsid w:val="006B1FEA"/>
    <w:rsid w:val="006B2030"/>
    <w:rsid w:val="006B4F63"/>
    <w:rsid w:val="006B6511"/>
    <w:rsid w:val="006B651F"/>
    <w:rsid w:val="006B7202"/>
    <w:rsid w:val="006C1BEA"/>
    <w:rsid w:val="006C1C32"/>
    <w:rsid w:val="006C443E"/>
    <w:rsid w:val="006C58C9"/>
    <w:rsid w:val="006D6677"/>
    <w:rsid w:val="006D6770"/>
    <w:rsid w:val="006D6A69"/>
    <w:rsid w:val="006D6AD1"/>
    <w:rsid w:val="006D7039"/>
    <w:rsid w:val="006E07C8"/>
    <w:rsid w:val="006E0A02"/>
    <w:rsid w:val="006E6174"/>
    <w:rsid w:val="006F262B"/>
    <w:rsid w:val="006F381F"/>
    <w:rsid w:val="006F4D50"/>
    <w:rsid w:val="006F736B"/>
    <w:rsid w:val="006F73FD"/>
    <w:rsid w:val="006F7538"/>
    <w:rsid w:val="006F7E3E"/>
    <w:rsid w:val="00703C94"/>
    <w:rsid w:val="00705269"/>
    <w:rsid w:val="007062F5"/>
    <w:rsid w:val="00706D11"/>
    <w:rsid w:val="00710617"/>
    <w:rsid w:val="00711735"/>
    <w:rsid w:val="007121BF"/>
    <w:rsid w:val="0071264E"/>
    <w:rsid w:val="007149F2"/>
    <w:rsid w:val="0071573A"/>
    <w:rsid w:val="00716E11"/>
    <w:rsid w:val="0071762D"/>
    <w:rsid w:val="00717FA0"/>
    <w:rsid w:val="007209B0"/>
    <w:rsid w:val="00720B49"/>
    <w:rsid w:val="00725028"/>
    <w:rsid w:val="00727E32"/>
    <w:rsid w:val="00730D84"/>
    <w:rsid w:val="0073118C"/>
    <w:rsid w:val="00731EB4"/>
    <w:rsid w:val="0073423A"/>
    <w:rsid w:val="007344C9"/>
    <w:rsid w:val="00736C05"/>
    <w:rsid w:val="00736CB6"/>
    <w:rsid w:val="0074036F"/>
    <w:rsid w:val="007412B7"/>
    <w:rsid w:val="00741539"/>
    <w:rsid w:val="007415F0"/>
    <w:rsid w:val="00742F91"/>
    <w:rsid w:val="007443DD"/>
    <w:rsid w:val="007455D1"/>
    <w:rsid w:val="00746E75"/>
    <w:rsid w:val="00747284"/>
    <w:rsid w:val="00754E4B"/>
    <w:rsid w:val="007556C2"/>
    <w:rsid w:val="00757D05"/>
    <w:rsid w:val="007608CB"/>
    <w:rsid w:val="00762D09"/>
    <w:rsid w:val="00764507"/>
    <w:rsid w:val="00764BD2"/>
    <w:rsid w:val="00767028"/>
    <w:rsid w:val="007673FD"/>
    <w:rsid w:val="0077015A"/>
    <w:rsid w:val="007728B3"/>
    <w:rsid w:val="00772A6A"/>
    <w:rsid w:val="007777C3"/>
    <w:rsid w:val="00777BEE"/>
    <w:rsid w:val="0078079D"/>
    <w:rsid w:val="0078166E"/>
    <w:rsid w:val="007821A2"/>
    <w:rsid w:val="00782C36"/>
    <w:rsid w:val="00783E60"/>
    <w:rsid w:val="00783FE8"/>
    <w:rsid w:val="00785275"/>
    <w:rsid w:val="00785452"/>
    <w:rsid w:val="00785B19"/>
    <w:rsid w:val="00785C9F"/>
    <w:rsid w:val="00786634"/>
    <w:rsid w:val="00787090"/>
    <w:rsid w:val="007874A6"/>
    <w:rsid w:val="0079003E"/>
    <w:rsid w:val="007913E4"/>
    <w:rsid w:val="00791EF0"/>
    <w:rsid w:val="00794D8C"/>
    <w:rsid w:val="007960CE"/>
    <w:rsid w:val="007968F1"/>
    <w:rsid w:val="00797F4C"/>
    <w:rsid w:val="007A1A6C"/>
    <w:rsid w:val="007A1C2E"/>
    <w:rsid w:val="007A1CC4"/>
    <w:rsid w:val="007A4C82"/>
    <w:rsid w:val="007A55E1"/>
    <w:rsid w:val="007A6A5D"/>
    <w:rsid w:val="007A7CD0"/>
    <w:rsid w:val="007B10FD"/>
    <w:rsid w:val="007B1281"/>
    <w:rsid w:val="007B217D"/>
    <w:rsid w:val="007B2CC6"/>
    <w:rsid w:val="007B3D7C"/>
    <w:rsid w:val="007B6875"/>
    <w:rsid w:val="007B72C0"/>
    <w:rsid w:val="007C095D"/>
    <w:rsid w:val="007C0B2E"/>
    <w:rsid w:val="007C1AB0"/>
    <w:rsid w:val="007C4F2F"/>
    <w:rsid w:val="007C52D1"/>
    <w:rsid w:val="007C5C13"/>
    <w:rsid w:val="007C7100"/>
    <w:rsid w:val="007C7DFD"/>
    <w:rsid w:val="007D3022"/>
    <w:rsid w:val="007D4912"/>
    <w:rsid w:val="007D7324"/>
    <w:rsid w:val="007D7A6E"/>
    <w:rsid w:val="007E1090"/>
    <w:rsid w:val="007E164B"/>
    <w:rsid w:val="007E3A11"/>
    <w:rsid w:val="007E4D5A"/>
    <w:rsid w:val="007E5149"/>
    <w:rsid w:val="007E5BA9"/>
    <w:rsid w:val="007E6BBA"/>
    <w:rsid w:val="007E6D6D"/>
    <w:rsid w:val="007E79C1"/>
    <w:rsid w:val="007F0D83"/>
    <w:rsid w:val="007F145D"/>
    <w:rsid w:val="007F2F8D"/>
    <w:rsid w:val="007F3C35"/>
    <w:rsid w:val="007F4763"/>
    <w:rsid w:val="007F6C74"/>
    <w:rsid w:val="0080005B"/>
    <w:rsid w:val="00800F3B"/>
    <w:rsid w:val="0080104B"/>
    <w:rsid w:val="008029DE"/>
    <w:rsid w:val="00804E38"/>
    <w:rsid w:val="0080710F"/>
    <w:rsid w:val="008134A3"/>
    <w:rsid w:val="0081536B"/>
    <w:rsid w:val="00815EF3"/>
    <w:rsid w:val="008168A9"/>
    <w:rsid w:val="008168D1"/>
    <w:rsid w:val="00816C69"/>
    <w:rsid w:val="00816E4E"/>
    <w:rsid w:val="00817A09"/>
    <w:rsid w:val="0082108D"/>
    <w:rsid w:val="00823338"/>
    <w:rsid w:val="00823FCB"/>
    <w:rsid w:val="00824A34"/>
    <w:rsid w:val="008257E3"/>
    <w:rsid w:val="00827618"/>
    <w:rsid w:val="008305ED"/>
    <w:rsid w:val="00834039"/>
    <w:rsid w:val="00835227"/>
    <w:rsid w:val="00836B6F"/>
    <w:rsid w:val="008372A6"/>
    <w:rsid w:val="00840606"/>
    <w:rsid w:val="00840923"/>
    <w:rsid w:val="00841DE3"/>
    <w:rsid w:val="00843175"/>
    <w:rsid w:val="008444B8"/>
    <w:rsid w:val="00844706"/>
    <w:rsid w:val="008449D3"/>
    <w:rsid w:val="00844AB4"/>
    <w:rsid w:val="00845085"/>
    <w:rsid w:val="008459F0"/>
    <w:rsid w:val="008460C4"/>
    <w:rsid w:val="00847B85"/>
    <w:rsid w:val="00850766"/>
    <w:rsid w:val="00854221"/>
    <w:rsid w:val="00854DA9"/>
    <w:rsid w:val="00857068"/>
    <w:rsid w:val="008578A6"/>
    <w:rsid w:val="00857F24"/>
    <w:rsid w:val="00863E8F"/>
    <w:rsid w:val="00864601"/>
    <w:rsid w:val="00867D9E"/>
    <w:rsid w:val="0087016D"/>
    <w:rsid w:val="00870B77"/>
    <w:rsid w:val="00871E1E"/>
    <w:rsid w:val="008720F2"/>
    <w:rsid w:val="008749FF"/>
    <w:rsid w:val="008750B6"/>
    <w:rsid w:val="00875168"/>
    <w:rsid w:val="00876A17"/>
    <w:rsid w:val="00881AD9"/>
    <w:rsid w:val="008822D1"/>
    <w:rsid w:val="00882CBA"/>
    <w:rsid w:val="008839C4"/>
    <w:rsid w:val="00883A6C"/>
    <w:rsid w:val="00884D6A"/>
    <w:rsid w:val="008863E7"/>
    <w:rsid w:val="00886971"/>
    <w:rsid w:val="00886DB4"/>
    <w:rsid w:val="00890BB7"/>
    <w:rsid w:val="00891548"/>
    <w:rsid w:val="008918A9"/>
    <w:rsid w:val="00891CFF"/>
    <w:rsid w:val="00893A61"/>
    <w:rsid w:val="008953B5"/>
    <w:rsid w:val="00895C71"/>
    <w:rsid w:val="008960CD"/>
    <w:rsid w:val="00896120"/>
    <w:rsid w:val="00897A2B"/>
    <w:rsid w:val="008A0A46"/>
    <w:rsid w:val="008A0DB6"/>
    <w:rsid w:val="008A1C11"/>
    <w:rsid w:val="008A289E"/>
    <w:rsid w:val="008A2A3F"/>
    <w:rsid w:val="008A3ED8"/>
    <w:rsid w:val="008A4410"/>
    <w:rsid w:val="008A481E"/>
    <w:rsid w:val="008A7CFB"/>
    <w:rsid w:val="008B1192"/>
    <w:rsid w:val="008B1250"/>
    <w:rsid w:val="008B1B8A"/>
    <w:rsid w:val="008B214C"/>
    <w:rsid w:val="008B3025"/>
    <w:rsid w:val="008B50C3"/>
    <w:rsid w:val="008C058A"/>
    <w:rsid w:val="008C07CF"/>
    <w:rsid w:val="008C0925"/>
    <w:rsid w:val="008C2E32"/>
    <w:rsid w:val="008C3C29"/>
    <w:rsid w:val="008C52E4"/>
    <w:rsid w:val="008C5C66"/>
    <w:rsid w:val="008C6332"/>
    <w:rsid w:val="008C76FB"/>
    <w:rsid w:val="008C7BB3"/>
    <w:rsid w:val="008D01E8"/>
    <w:rsid w:val="008D0224"/>
    <w:rsid w:val="008D121C"/>
    <w:rsid w:val="008D3EA2"/>
    <w:rsid w:val="008D4960"/>
    <w:rsid w:val="008D5482"/>
    <w:rsid w:val="008D59AD"/>
    <w:rsid w:val="008D6471"/>
    <w:rsid w:val="008E1EB8"/>
    <w:rsid w:val="008E24CB"/>
    <w:rsid w:val="008E2C2C"/>
    <w:rsid w:val="008E4E07"/>
    <w:rsid w:val="008E6D0B"/>
    <w:rsid w:val="008F1A32"/>
    <w:rsid w:val="008F4E10"/>
    <w:rsid w:val="008F6A31"/>
    <w:rsid w:val="008F6A3E"/>
    <w:rsid w:val="009030EA"/>
    <w:rsid w:val="00903114"/>
    <w:rsid w:val="00903ECB"/>
    <w:rsid w:val="009066D2"/>
    <w:rsid w:val="009074AB"/>
    <w:rsid w:val="00907C8A"/>
    <w:rsid w:val="00907EEB"/>
    <w:rsid w:val="0091122C"/>
    <w:rsid w:val="0091130A"/>
    <w:rsid w:val="00912467"/>
    <w:rsid w:val="009136E6"/>
    <w:rsid w:val="009140A5"/>
    <w:rsid w:val="00921511"/>
    <w:rsid w:val="0092210C"/>
    <w:rsid w:val="0092368B"/>
    <w:rsid w:val="00923697"/>
    <w:rsid w:val="00924215"/>
    <w:rsid w:val="009255FC"/>
    <w:rsid w:val="0092564F"/>
    <w:rsid w:val="00925CF5"/>
    <w:rsid w:val="00927A32"/>
    <w:rsid w:val="0093317B"/>
    <w:rsid w:val="0093422E"/>
    <w:rsid w:val="009344A2"/>
    <w:rsid w:val="00934AF7"/>
    <w:rsid w:val="00934C11"/>
    <w:rsid w:val="00935699"/>
    <w:rsid w:val="0093642B"/>
    <w:rsid w:val="0094166E"/>
    <w:rsid w:val="00943F04"/>
    <w:rsid w:val="00944270"/>
    <w:rsid w:val="0094433B"/>
    <w:rsid w:val="0094449C"/>
    <w:rsid w:val="00945BF5"/>
    <w:rsid w:val="0094669D"/>
    <w:rsid w:val="00951799"/>
    <w:rsid w:val="00951CA8"/>
    <w:rsid w:val="00952B9C"/>
    <w:rsid w:val="00952CC3"/>
    <w:rsid w:val="0095305E"/>
    <w:rsid w:val="0095759F"/>
    <w:rsid w:val="0096289F"/>
    <w:rsid w:val="00962CE3"/>
    <w:rsid w:val="009630CA"/>
    <w:rsid w:val="00964559"/>
    <w:rsid w:val="0096575B"/>
    <w:rsid w:val="00965766"/>
    <w:rsid w:val="009658FA"/>
    <w:rsid w:val="009660BC"/>
    <w:rsid w:val="0096742F"/>
    <w:rsid w:val="0097082C"/>
    <w:rsid w:val="00972810"/>
    <w:rsid w:val="00974ACF"/>
    <w:rsid w:val="00974BEE"/>
    <w:rsid w:val="00977E0B"/>
    <w:rsid w:val="009813B6"/>
    <w:rsid w:val="0098178D"/>
    <w:rsid w:val="00991374"/>
    <w:rsid w:val="00991941"/>
    <w:rsid w:val="00992272"/>
    <w:rsid w:val="0099489E"/>
    <w:rsid w:val="009A0998"/>
    <w:rsid w:val="009A09FF"/>
    <w:rsid w:val="009A1C0A"/>
    <w:rsid w:val="009A4B00"/>
    <w:rsid w:val="009A4B98"/>
    <w:rsid w:val="009A5D0C"/>
    <w:rsid w:val="009A76A5"/>
    <w:rsid w:val="009B1BD5"/>
    <w:rsid w:val="009B2B52"/>
    <w:rsid w:val="009B31CD"/>
    <w:rsid w:val="009B558B"/>
    <w:rsid w:val="009B5FDB"/>
    <w:rsid w:val="009B6359"/>
    <w:rsid w:val="009B784F"/>
    <w:rsid w:val="009C02EE"/>
    <w:rsid w:val="009C19A7"/>
    <w:rsid w:val="009C1D7B"/>
    <w:rsid w:val="009C5340"/>
    <w:rsid w:val="009C56A8"/>
    <w:rsid w:val="009C6F1C"/>
    <w:rsid w:val="009C7836"/>
    <w:rsid w:val="009C7EE0"/>
    <w:rsid w:val="009D1DD5"/>
    <w:rsid w:val="009D25CC"/>
    <w:rsid w:val="009D3F37"/>
    <w:rsid w:val="009E763F"/>
    <w:rsid w:val="009E7D43"/>
    <w:rsid w:val="009F14A7"/>
    <w:rsid w:val="009F2947"/>
    <w:rsid w:val="009F3208"/>
    <w:rsid w:val="009F4605"/>
    <w:rsid w:val="00A00A4D"/>
    <w:rsid w:val="00A024F5"/>
    <w:rsid w:val="00A033FE"/>
    <w:rsid w:val="00A06F1C"/>
    <w:rsid w:val="00A10438"/>
    <w:rsid w:val="00A107E7"/>
    <w:rsid w:val="00A12E9A"/>
    <w:rsid w:val="00A153C4"/>
    <w:rsid w:val="00A2152C"/>
    <w:rsid w:val="00A236E4"/>
    <w:rsid w:val="00A24BC0"/>
    <w:rsid w:val="00A31773"/>
    <w:rsid w:val="00A335AF"/>
    <w:rsid w:val="00A34A02"/>
    <w:rsid w:val="00A36F94"/>
    <w:rsid w:val="00A4189E"/>
    <w:rsid w:val="00A435EB"/>
    <w:rsid w:val="00A4524B"/>
    <w:rsid w:val="00A52CC0"/>
    <w:rsid w:val="00A554F5"/>
    <w:rsid w:val="00A57ADE"/>
    <w:rsid w:val="00A60113"/>
    <w:rsid w:val="00A6179A"/>
    <w:rsid w:val="00A65ECF"/>
    <w:rsid w:val="00A6687F"/>
    <w:rsid w:val="00A704A0"/>
    <w:rsid w:val="00A7132A"/>
    <w:rsid w:val="00A725DA"/>
    <w:rsid w:val="00A74377"/>
    <w:rsid w:val="00A744AC"/>
    <w:rsid w:val="00A76286"/>
    <w:rsid w:val="00A7634D"/>
    <w:rsid w:val="00A82549"/>
    <w:rsid w:val="00A8446B"/>
    <w:rsid w:val="00A8446D"/>
    <w:rsid w:val="00A85378"/>
    <w:rsid w:val="00A85B08"/>
    <w:rsid w:val="00A85B8A"/>
    <w:rsid w:val="00A85F9D"/>
    <w:rsid w:val="00A90614"/>
    <w:rsid w:val="00A90708"/>
    <w:rsid w:val="00A9120F"/>
    <w:rsid w:val="00A915F1"/>
    <w:rsid w:val="00A97053"/>
    <w:rsid w:val="00A97BCD"/>
    <w:rsid w:val="00AA03F0"/>
    <w:rsid w:val="00AA2650"/>
    <w:rsid w:val="00AA4335"/>
    <w:rsid w:val="00AA5EB3"/>
    <w:rsid w:val="00AA6296"/>
    <w:rsid w:val="00AA7278"/>
    <w:rsid w:val="00AA779B"/>
    <w:rsid w:val="00AB0096"/>
    <w:rsid w:val="00AB5CB4"/>
    <w:rsid w:val="00AB696C"/>
    <w:rsid w:val="00AC0E09"/>
    <w:rsid w:val="00AC27C5"/>
    <w:rsid w:val="00AC653E"/>
    <w:rsid w:val="00AD18DA"/>
    <w:rsid w:val="00AD1B14"/>
    <w:rsid w:val="00AD2C9E"/>
    <w:rsid w:val="00AD371C"/>
    <w:rsid w:val="00AD45FF"/>
    <w:rsid w:val="00AD59AB"/>
    <w:rsid w:val="00AD6E5E"/>
    <w:rsid w:val="00AD7911"/>
    <w:rsid w:val="00AE024F"/>
    <w:rsid w:val="00AE3A2A"/>
    <w:rsid w:val="00AE3BA5"/>
    <w:rsid w:val="00AF4EB0"/>
    <w:rsid w:val="00AF59C8"/>
    <w:rsid w:val="00B0377B"/>
    <w:rsid w:val="00B04131"/>
    <w:rsid w:val="00B05A22"/>
    <w:rsid w:val="00B064E7"/>
    <w:rsid w:val="00B06A3E"/>
    <w:rsid w:val="00B077EE"/>
    <w:rsid w:val="00B11E60"/>
    <w:rsid w:val="00B11EA7"/>
    <w:rsid w:val="00B12176"/>
    <w:rsid w:val="00B14006"/>
    <w:rsid w:val="00B1472A"/>
    <w:rsid w:val="00B14DA8"/>
    <w:rsid w:val="00B14FA6"/>
    <w:rsid w:val="00B17056"/>
    <w:rsid w:val="00B17AF9"/>
    <w:rsid w:val="00B21361"/>
    <w:rsid w:val="00B2715A"/>
    <w:rsid w:val="00B27A5C"/>
    <w:rsid w:val="00B33E40"/>
    <w:rsid w:val="00B34158"/>
    <w:rsid w:val="00B343B1"/>
    <w:rsid w:val="00B34B7D"/>
    <w:rsid w:val="00B35C0C"/>
    <w:rsid w:val="00B37EAE"/>
    <w:rsid w:val="00B402B9"/>
    <w:rsid w:val="00B40BD7"/>
    <w:rsid w:val="00B42D38"/>
    <w:rsid w:val="00B4493C"/>
    <w:rsid w:val="00B44DB3"/>
    <w:rsid w:val="00B456B2"/>
    <w:rsid w:val="00B47FC2"/>
    <w:rsid w:val="00B51290"/>
    <w:rsid w:val="00B51F4F"/>
    <w:rsid w:val="00B52F88"/>
    <w:rsid w:val="00B54A9D"/>
    <w:rsid w:val="00B57719"/>
    <w:rsid w:val="00B61091"/>
    <w:rsid w:val="00B6110B"/>
    <w:rsid w:val="00B61A8A"/>
    <w:rsid w:val="00B62EC9"/>
    <w:rsid w:val="00B63AE5"/>
    <w:rsid w:val="00B723E3"/>
    <w:rsid w:val="00B73D3D"/>
    <w:rsid w:val="00B73E3E"/>
    <w:rsid w:val="00B74454"/>
    <w:rsid w:val="00B75E73"/>
    <w:rsid w:val="00B774AF"/>
    <w:rsid w:val="00B82357"/>
    <w:rsid w:val="00B841D6"/>
    <w:rsid w:val="00B86B0D"/>
    <w:rsid w:val="00B86F71"/>
    <w:rsid w:val="00B91AF0"/>
    <w:rsid w:val="00B94D72"/>
    <w:rsid w:val="00B964F2"/>
    <w:rsid w:val="00B97C49"/>
    <w:rsid w:val="00BA1C0A"/>
    <w:rsid w:val="00BA66A8"/>
    <w:rsid w:val="00BB272A"/>
    <w:rsid w:val="00BB29CB"/>
    <w:rsid w:val="00BB2EAF"/>
    <w:rsid w:val="00BB343D"/>
    <w:rsid w:val="00BB46CB"/>
    <w:rsid w:val="00BB56A9"/>
    <w:rsid w:val="00BB5D08"/>
    <w:rsid w:val="00BB6507"/>
    <w:rsid w:val="00BB6BC0"/>
    <w:rsid w:val="00BB749D"/>
    <w:rsid w:val="00BC05A1"/>
    <w:rsid w:val="00BC3674"/>
    <w:rsid w:val="00BC4691"/>
    <w:rsid w:val="00BC4BB8"/>
    <w:rsid w:val="00BC505C"/>
    <w:rsid w:val="00BC71F3"/>
    <w:rsid w:val="00BC7E8D"/>
    <w:rsid w:val="00BD11A5"/>
    <w:rsid w:val="00BD215C"/>
    <w:rsid w:val="00BD2D27"/>
    <w:rsid w:val="00BD301D"/>
    <w:rsid w:val="00BD3CEC"/>
    <w:rsid w:val="00BD5269"/>
    <w:rsid w:val="00BD5AF9"/>
    <w:rsid w:val="00BD5E9E"/>
    <w:rsid w:val="00BD6DAC"/>
    <w:rsid w:val="00BE3DB4"/>
    <w:rsid w:val="00BE44DE"/>
    <w:rsid w:val="00BE484F"/>
    <w:rsid w:val="00BF13B8"/>
    <w:rsid w:val="00BF2672"/>
    <w:rsid w:val="00BF2DAE"/>
    <w:rsid w:val="00BF6533"/>
    <w:rsid w:val="00C005FC"/>
    <w:rsid w:val="00C00A19"/>
    <w:rsid w:val="00C00CF2"/>
    <w:rsid w:val="00C033F3"/>
    <w:rsid w:val="00C0430A"/>
    <w:rsid w:val="00C04F98"/>
    <w:rsid w:val="00C06C66"/>
    <w:rsid w:val="00C100F8"/>
    <w:rsid w:val="00C10112"/>
    <w:rsid w:val="00C11ADE"/>
    <w:rsid w:val="00C1265C"/>
    <w:rsid w:val="00C1348D"/>
    <w:rsid w:val="00C168AE"/>
    <w:rsid w:val="00C213B7"/>
    <w:rsid w:val="00C27402"/>
    <w:rsid w:val="00C279B7"/>
    <w:rsid w:val="00C3063A"/>
    <w:rsid w:val="00C3101B"/>
    <w:rsid w:val="00C3184D"/>
    <w:rsid w:val="00C31FC2"/>
    <w:rsid w:val="00C335E0"/>
    <w:rsid w:val="00C347D1"/>
    <w:rsid w:val="00C35C48"/>
    <w:rsid w:val="00C36D5D"/>
    <w:rsid w:val="00C36D5F"/>
    <w:rsid w:val="00C3701E"/>
    <w:rsid w:val="00C410DB"/>
    <w:rsid w:val="00C4296B"/>
    <w:rsid w:val="00C45367"/>
    <w:rsid w:val="00C45765"/>
    <w:rsid w:val="00C46CC8"/>
    <w:rsid w:val="00C46E94"/>
    <w:rsid w:val="00C47189"/>
    <w:rsid w:val="00C4786B"/>
    <w:rsid w:val="00C47A4D"/>
    <w:rsid w:val="00C5151D"/>
    <w:rsid w:val="00C52081"/>
    <w:rsid w:val="00C54318"/>
    <w:rsid w:val="00C5446C"/>
    <w:rsid w:val="00C54651"/>
    <w:rsid w:val="00C54D67"/>
    <w:rsid w:val="00C60342"/>
    <w:rsid w:val="00C608EA"/>
    <w:rsid w:val="00C62A89"/>
    <w:rsid w:val="00C67A2A"/>
    <w:rsid w:val="00C704C7"/>
    <w:rsid w:val="00C7075C"/>
    <w:rsid w:val="00C71E5C"/>
    <w:rsid w:val="00C745FE"/>
    <w:rsid w:val="00C75552"/>
    <w:rsid w:val="00C75D6A"/>
    <w:rsid w:val="00C765CC"/>
    <w:rsid w:val="00C779F1"/>
    <w:rsid w:val="00C80965"/>
    <w:rsid w:val="00C80B3C"/>
    <w:rsid w:val="00C84E79"/>
    <w:rsid w:val="00C91905"/>
    <w:rsid w:val="00C919B3"/>
    <w:rsid w:val="00C929F8"/>
    <w:rsid w:val="00C94511"/>
    <w:rsid w:val="00C9493D"/>
    <w:rsid w:val="00C950B8"/>
    <w:rsid w:val="00C96346"/>
    <w:rsid w:val="00C97B46"/>
    <w:rsid w:val="00CA03AD"/>
    <w:rsid w:val="00CA1890"/>
    <w:rsid w:val="00CA69D4"/>
    <w:rsid w:val="00CA7653"/>
    <w:rsid w:val="00CB1326"/>
    <w:rsid w:val="00CB142D"/>
    <w:rsid w:val="00CB2895"/>
    <w:rsid w:val="00CB48A3"/>
    <w:rsid w:val="00CB59C5"/>
    <w:rsid w:val="00CB5B4F"/>
    <w:rsid w:val="00CB607E"/>
    <w:rsid w:val="00CB7FD7"/>
    <w:rsid w:val="00CC05AD"/>
    <w:rsid w:val="00CC0C88"/>
    <w:rsid w:val="00CC1F42"/>
    <w:rsid w:val="00CC23E9"/>
    <w:rsid w:val="00CC2655"/>
    <w:rsid w:val="00CC5624"/>
    <w:rsid w:val="00CC664E"/>
    <w:rsid w:val="00CC67ED"/>
    <w:rsid w:val="00CD1233"/>
    <w:rsid w:val="00CD24AC"/>
    <w:rsid w:val="00CD56D4"/>
    <w:rsid w:val="00CD57D6"/>
    <w:rsid w:val="00CD6114"/>
    <w:rsid w:val="00CD6E6F"/>
    <w:rsid w:val="00CD7A80"/>
    <w:rsid w:val="00CE117C"/>
    <w:rsid w:val="00CE253F"/>
    <w:rsid w:val="00CE26C8"/>
    <w:rsid w:val="00CE306A"/>
    <w:rsid w:val="00CE5FF4"/>
    <w:rsid w:val="00CF1A80"/>
    <w:rsid w:val="00CF26AA"/>
    <w:rsid w:val="00CF3272"/>
    <w:rsid w:val="00CF3687"/>
    <w:rsid w:val="00CF3D70"/>
    <w:rsid w:val="00CF47A4"/>
    <w:rsid w:val="00CF5119"/>
    <w:rsid w:val="00CF5B9E"/>
    <w:rsid w:val="00CF77E0"/>
    <w:rsid w:val="00D02002"/>
    <w:rsid w:val="00D04C7D"/>
    <w:rsid w:val="00D11613"/>
    <w:rsid w:val="00D14E5B"/>
    <w:rsid w:val="00D17D71"/>
    <w:rsid w:val="00D23626"/>
    <w:rsid w:val="00D250CD"/>
    <w:rsid w:val="00D26831"/>
    <w:rsid w:val="00D26A2E"/>
    <w:rsid w:val="00D27C51"/>
    <w:rsid w:val="00D30BFB"/>
    <w:rsid w:val="00D320BB"/>
    <w:rsid w:val="00D35910"/>
    <w:rsid w:val="00D359D3"/>
    <w:rsid w:val="00D35B81"/>
    <w:rsid w:val="00D35EFC"/>
    <w:rsid w:val="00D36D25"/>
    <w:rsid w:val="00D37A09"/>
    <w:rsid w:val="00D403DF"/>
    <w:rsid w:val="00D417E1"/>
    <w:rsid w:val="00D42DFB"/>
    <w:rsid w:val="00D43D7F"/>
    <w:rsid w:val="00D441CE"/>
    <w:rsid w:val="00D44CFB"/>
    <w:rsid w:val="00D45878"/>
    <w:rsid w:val="00D458C9"/>
    <w:rsid w:val="00D503F4"/>
    <w:rsid w:val="00D51C83"/>
    <w:rsid w:val="00D5261E"/>
    <w:rsid w:val="00D54A0D"/>
    <w:rsid w:val="00D561AF"/>
    <w:rsid w:val="00D57F49"/>
    <w:rsid w:val="00D60176"/>
    <w:rsid w:val="00D601D9"/>
    <w:rsid w:val="00D62AB2"/>
    <w:rsid w:val="00D62CAB"/>
    <w:rsid w:val="00D66256"/>
    <w:rsid w:val="00D71D2E"/>
    <w:rsid w:val="00D736CB"/>
    <w:rsid w:val="00D74A51"/>
    <w:rsid w:val="00D813A6"/>
    <w:rsid w:val="00D81877"/>
    <w:rsid w:val="00D81939"/>
    <w:rsid w:val="00D83A1E"/>
    <w:rsid w:val="00D84E89"/>
    <w:rsid w:val="00D87B55"/>
    <w:rsid w:val="00D9194F"/>
    <w:rsid w:val="00D93D86"/>
    <w:rsid w:val="00DA2923"/>
    <w:rsid w:val="00DA3633"/>
    <w:rsid w:val="00DA3A63"/>
    <w:rsid w:val="00DA3CCD"/>
    <w:rsid w:val="00DA42B5"/>
    <w:rsid w:val="00DA5CE5"/>
    <w:rsid w:val="00DA74C1"/>
    <w:rsid w:val="00DA75F1"/>
    <w:rsid w:val="00DA7C71"/>
    <w:rsid w:val="00DB05CF"/>
    <w:rsid w:val="00DB137E"/>
    <w:rsid w:val="00DB36B9"/>
    <w:rsid w:val="00DB45E5"/>
    <w:rsid w:val="00DB734C"/>
    <w:rsid w:val="00DC160A"/>
    <w:rsid w:val="00DC2DD5"/>
    <w:rsid w:val="00DC4375"/>
    <w:rsid w:val="00DC4582"/>
    <w:rsid w:val="00DC4808"/>
    <w:rsid w:val="00DC4A1B"/>
    <w:rsid w:val="00DC67E2"/>
    <w:rsid w:val="00DD33A8"/>
    <w:rsid w:val="00DD448F"/>
    <w:rsid w:val="00DD7A8E"/>
    <w:rsid w:val="00DE00A7"/>
    <w:rsid w:val="00DE0846"/>
    <w:rsid w:val="00DE0A30"/>
    <w:rsid w:val="00DE0BCD"/>
    <w:rsid w:val="00DE14CB"/>
    <w:rsid w:val="00DE163E"/>
    <w:rsid w:val="00DE48F0"/>
    <w:rsid w:val="00DE5124"/>
    <w:rsid w:val="00DE52E5"/>
    <w:rsid w:val="00DE73EB"/>
    <w:rsid w:val="00DF0792"/>
    <w:rsid w:val="00DF1BE5"/>
    <w:rsid w:val="00DF5348"/>
    <w:rsid w:val="00E022FD"/>
    <w:rsid w:val="00E040C9"/>
    <w:rsid w:val="00E0510C"/>
    <w:rsid w:val="00E05473"/>
    <w:rsid w:val="00E059AA"/>
    <w:rsid w:val="00E0663A"/>
    <w:rsid w:val="00E06E5F"/>
    <w:rsid w:val="00E0727E"/>
    <w:rsid w:val="00E077CA"/>
    <w:rsid w:val="00E1278E"/>
    <w:rsid w:val="00E14A45"/>
    <w:rsid w:val="00E14DFC"/>
    <w:rsid w:val="00E1568A"/>
    <w:rsid w:val="00E15F9E"/>
    <w:rsid w:val="00E17C48"/>
    <w:rsid w:val="00E20783"/>
    <w:rsid w:val="00E2200B"/>
    <w:rsid w:val="00E23045"/>
    <w:rsid w:val="00E24067"/>
    <w:rsid w:val="00E25C83"/>
    <w:rsid w:val="00E26E5B"/>
    <w:rsid w:val="00E26F14"/>
    <w:rsid w:val="00E32D1A"/>
    <w:rsid w:val="00E35658"/>
    <w:rsid w:val="00E36420"/>
    <w:rsid w:val="00E3653F"/>
    <w:rsid w:val="00E36DAC"/>
    <w:rsid w:val="00E37FFB"/>
    <w:rsid w:val="00E43071"/>
    <w:rsid w:val="00E47724"/>
    <w:rsid w:val="00E47E63"/>
    <w:rsid w:val="00E50B2B"/>
    <w:rsid w:val="00E511DE"/>
    <w:rsid w:val="00E52CF3"/>
    <w:rsid w:val="00E5357D"/>
    <w:rsid w:val="00E538D2"/>
    <w:rsid w:val="00E54A15"/>
    <w:rsid w:val="00E54DDA"/>
    <w:rsid w:val="00E6027B"/>
    <w:rsid w:val="00E61BF6"/>
    <w:rsid w:val="00E6213E"/>
    <w:rsid w:val="00E63BB1"/>
    <w:rsid w:val="00E676C5"/>
    <w:rsid w:val="00E67A7F"/>
    <w:rsid w:val="00E70292"/>
    <w:rsid w:val="00E70CB3"/>
    <w:rsid w:val="00E70E3F"/>
    <w:rsid w:val="00E71041"/>
    <w:rsid w:val="00E72E1F"/>
    <w:rsid w:val="00E738B1"/>
    <w:rsid w:val="00E73BF8"/>
    <w:rsid w:val="00E753E5"/>
    <w:rsid w:val="00E76A01"/>
    <w:rsid w:val="00E76D9E"/>
    <w:rsid w:val="00E86822"/>
    <w:rsid w:val="00E870F7"/>
    <w:rsid w:val="00E87946"/>
    <w:rsid w:val="00E91773"/>
    <w:rsid w:val="00E94BE8"/>
    <w:rsid w:val="00E9514D"/>
    <w:rsid w:val="00E962CA"/>
    <w:rsid w:val="00EA192A"/>
    <w:rsid w:val="00EA5A66"/>
    <w:rsid w:val="00EA6463"/>
    <w:rsid w:val="00EB0556"/>
    <w:rsid w:val="00EB0BD8"/>
    <w:rsid w:val="00EB19A6"/>
    <w:rsid w:val="00EB276F"/>
    <w:rsid w:val="00EB44C3"/>
    <w:rsid w:val="00EB732C"/>
    <w:rsid w:val="00EB7576"/>
    <w:rsid w:val="00EC0654"/>
    <w:rsid w:val="00EC1C2B"/>
    <w:rsid w:val="00EC3502"/>
    <w:rsid w:val="00EC4061"/>
    <w:rsid w:val="00EC4604"/>
    <w:rsid w:val="00ED199B"/>
    <w:rsid w:val="00ED2697"/>
    <w:rsid w:val="00ED4582"/>
    <w:rsid w:val="00ED51DD"/>
    <w:rsid w:val="00ED57A5"/>
    <w:rsid w:val="00ED5E1B"/>
    <w:rsid w:val="00ED6112"/>
    <w:rsid w:val="00ED6171"/>
    <w:rsid w:val="00ED6422"/>
    <w:rsid w:val="00ED72F3"/>
    <w:rsid w:val="00EE34CF"/>
    <w:rsid w:val="00EE354E"/>
    <w:rsid w:val="00EE7030"/>
    <w:rsid w:val="00EE7E47"/>
    <w:rsid w:val="00EF0BA4"/>
    <w:rsid w:val="00EF0DC0"/>
    <w:rsid w:val="00EF2D16"/>
    <w:rsid w:val="00EF3E99"/>
    <w:rsid w:val="00EF4A6A"/>
    <w:rsid w:val="00EF559D"/>
    <w:rsid w:val="00EF6194"/>
    <w:rsid w:val="00EF7250"/>
    <w:rsid w:val="00EF7B0B"/>
    <w:rsid w:val="00EF7C94"/>
    <w:rsid w:val="00F001DB"/>
    <w:rsid w:val="00F00C11"/>
    <w:rsid w:val="00F02533"/>
    <w:rsid w:val="00F02C1E"/>
    <w:rsid w:val="00F038E6"/>
    <w:rsid w:val="00F05A9D"/>
    <w:rsid w:val="00F06662"/>
    <w:rsid w:val="00F0756C"/>
    <w:rsid w:val="00F075E0"/>
    <w:rsid w:val="00F07807"/>
    <w:rsid w:val="00F11C86"/>
    <w:rsid w:val="00F1222B"/>
    <w:rsid w:val="00F14201"/>
    <w:rsid w:val="00F14547"/>
    <w:rsid w:val="00F1524B"/>
    <w:rsid w:val="00F160AC"/>
    <w:rsid w:val="00F16F36"/>
    <w:rsid w:val="00F17A88"/>
    <w:rsid w:val="00F2203A"/>
    <w:rsid w:val="00F23CC5"/>
    <w:rsid w:val="00F23FAE"/>
    <w:rsid w:val="00F24EBD"/>
    <w:rsid w:val="00F252EA"/>
    <w:rsid w:val="00F258F6"/>
    <w:rsid w:val="00F259F4"/>
    <w:rsid w:val="00F30BDD"/>
    <w:rsid w:val="00F32323"/>
    <w:rsid w:val="00F325E2"/>
    <w:rsid w:val="00F3593B"/>
    <w:rsid w:val="00F40E9B"/>
    <w:rsid w:val="00F43635"/>
    <w:rsid w:val="00F4552D"/>
    <w:rsid w:val="00F45E3F"/>
    <w:rsid w:val="00F51ECC"/>
    <w:rsid w:val="00F527D0"/>
    <w:rsid w:val="00F530B1"/>
    <w:rsid w:val="00F54640"/>
    <w:rsid w:val="00F57CB1"/>
    <w:rsid w:val="00F622FB"/>
    <w:rsid w:val="00F630EA"/>
    <w:rsid w:val="00F633F6"/>
    <w:rsid w:val="00F65132"/>
    <w:rsid w:val="00F67C6F"/>
    <w:rsid w:val="00F712F2"/>
    <w:rsid w:val="00F71E0F"/>
    <w:rsid w:val="00F750FF"/>
    <w:rsid w:val="00F76118"/>
    <w:rsid w:val="00F7671E"/>
    <w:rsid w:val="00F767DA"/>
    <w:rsid w:val="00F823A3"/>
    <w:rsid w:val="00F84E2A"/>
    <w:rsid w:val="00F85060"/>
    <w:rsid w:val="00F85440"/>
    <w:rsid w:val="00F87082"/>
    <w:rsid w:val="00F876E6"/>
    <w:rsid w:val="00F90C45"/>
    <w:rsid w:val="00F92A03"/>
    <w:rsid w:val="00F93466"/>
    <w:rsid w:val="00F9351C"/>
    <w:rsid w:val="00F948C5"/>
    <w:rsid w:val="00F962D9"/>
    <w:rsid w:val="00F973C0"/>
    <w:rsid w:val="00FA261F"/>
    <w:rsid w:val="00FA2FCA"/>
    <w:rsid w:val="00FA4832"/>
    <w:rsid w:val="00FA4D9E"/>
    <w:rsid w:val="00FA63D7"/>
    <w:rsid w:val="00FA71F2"/>
    <w:rsid w:val="00FA75CE"/>
    <w:rsid w:val="00FB3482"/>
    <w:rsid w:val="00FB3D9F"/>
    <w:rsid w:val="00FB58AD"/>
    <w:rsid w:val="00FB703E"/>
    <w:rsid w:val="00FB79D1"/>
    <w:rsid w:val="00FB7E72"/>
    <w:rsid w:val="00FC00CB"/>
    <w:rsid w:val="00FC1C1B"/>
    <w:rsid w:val="00FC3E70"/>
    <w:rsid w:val="00FC456D"/>
    <w:rsid w:val="00FD0A38"/>
    <w:rsid w:val="00FD3A9F"/>
    <w:rsid w:val="00FD41AE"/>
    <w:rsid w:val="00FD5567"/>
    <w:rsid w:val="00FD5FF3"/>
    <w:rsid w:val="00FE19DB"/>
    <w:rsid w:val="00FE4EDD"/>
    <w:rsid w:val="00FE537B"/>
    <w:rsid w:val="00FF07B3"/>
    <w:rsid w:val="00FF119B"/>
    <w:rsid w:val="00FF4DE1"/>
    <w:rsid w:val="00FF5315"/>
    <w:rsid w:val="00FF5D81"/>
    <w:rsid w:val="00FF708F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4:docId w14:val="122C5228"/>
  <w15:docId w15:val="{2DC31174-971F-4025-B3C1-D8BFF571E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uiPriority="9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locked="1" w:semiHidden="1" w:unhideWhenUsed="1"/>
    <w:lsdException w:name="List 3" w:locked="1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814E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233E0"/>
    <w:pPr>
      <w:keepNext/>
      <w:jc w:val="center"/>
      <w:outlineLvl w:val="0"/>
    </w:pPr>
    <w:rPr>
      <w:rFonts w:ascii="Arial" w:hAnsi="Arial"/>
      <w:b/>
      <w:sz w:val="20"/>
    </w:rPr>
  </w:style>
  <w:style w:type="paragraph" w:styleId="Nadpis2">
    <w:name w:val="heading 2"/>
    <w:basedOn w:val="Normln"/>
    <w:next w:val="Normln"/>
    <w:uiPriority w:val="9"/>
    <w:qFormat/>
    <w:rsid w:val="003233E0"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233E0"/>
    <w:pPr>
      <w:keepNext/>
      <w:spacing w:before="120"/>
      <w:jc w:val="left"/>
      <w:outlineLvl w:val="2"/>
    </w:pPr>
    <w:rPr>
      <w:rFonts w:ascii="Arial" w:hAnsi="Arial"/>
      <w:i/>
      <w:sz w:val="20"/>
    </w:rPr>
  </w:style>
  <w:style w:type="paragraph" w:styleId="Nadpis4">
    <w:name w:val="heading 4"/>
    <w:basedOn w:val="Normln"/>
    <w:next w:val="Normln"/>
    <w:qFormat/>
    <w:rsid w:val="003233E0"/>
    <w:pPr>
      <w:keepNext/>
      <w:jc w:val="right"/>
      <w:outlineLvl w:val="3"/>
    </w:pPr>
    <w:rPr>
      <w:rFonts w:ascii="Arial" w:hAnsi="Arial"/>
      <w:b/>
      <w:sz w:val="20"/>
    </w:rPr>
  </w:style>
  <w:style w:type="paragraph" w:styleId="Nadpis5">
    <w:name w:val="heading 5"/>
    <w:basedOn w:val="Normln"/>
    <w:next w:val="Normln"/>
    <w:qFormat/>
    <w:rsid w:val="003233E0"/>
    <w:pPr>
      <w:keepNext/>
      <w:ind w:left="6663" w:right="475" w:hanging="5943"/>
      <w:outlineLvl w:val="4"/>
    </w:pPr>
    <w:rPr>
      <w:rFonts w:ascii="Arial" w:hAnsi="Arial"/>
      <w:i/>
      <w:iCs/>
      <w:color w:val="000000"/>
      <w:sz w:val="20"/>
    </w:rPr>
  </w:style>
  <w:style w:type="paragraph" w:styleId="Nadpis6">
    <w:name w:val="heading 6"/>
    <w:basedOn w:val="Normln"/>
    <w:next w:val="Normln"/>
    <w:qFormat/>
    <w:rsid w:val="003233E0"/>
    <w:pPr>
      <w:keepNext/>
      <w:ind w:left="6663" w:right="475" w:hanging="5943"/>
      <w:outlineLvl w:val="5"/>
    </w:pPr>
    <w:rPr>
      <w:rFonts w:ascii="Arial" w:hAnsi="Arial"/>
      <w:i/>
      <w:iCs/>
      <w:sz w:val="20"/>
    </w:rPr>
  </w:style>
  <w:style w:type="paragraph" w:styleId="Nadpis7">
    <w:name w:val="heading 7"/>
    <w:basedOn w:val="Normln"/>
    <w:next w:val="Normln"/>
    <w:qFormat/>
    <w:rsid w:val="003233E0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3233E0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3233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azeny">
    <w:name w:val="odsazeny"/>
    <w:basedOn w:val="Normln"/>
    <w:rsid w:val="003233E0"/>
    <w:pPr>
      <w:ind w:left="284" w:hanging="284"/>
    </w:pPr>
  </w:style>
  <w:style w:type="paragraph" w:customStyle="1" w:styleId="odsazeny2">
    <w:name w:val="odsazeny2"/>
    <w:basedOn w:val="Normln"/>
    <w:rsid w:val="003233E0"/>
    <w:pPr>
      <w:ind w:left="568" w:hanging="284"/>
    </w:pPr>
  </w:style>
  <w:style w:type="paragraph" w:customStyle="1" w:styleId="odsazeny3">
    <w:name w:val="odsazeny3"/>
    <w:basedOn w:val="odsazeny"/>
    <w:rsid w:val="003233E0"/>
    <w:pPr>
      <w:ind w:left="681" w:hanging="397"/>
    </w:pPr>
  </w:style>
  <w:style w:type="paragraph" w:customStyle="1" w:styleId="odsazeny4">
    <w:name w:val="odsazeny4"/>
    <w:basedOn w:val="Normln"/>
    <w:rsid w:val="003233E0"/>
    <w:pPr>
      <w:ind w:left="851" w:hanging="284"/>
    </w:pPr>
  </w:style>
  <w:style w:type="paragraph" w:customStyle="1" w:styleId="odsazeny5">
    <w:name w:val="odsazeny5"/>
    <w:basedOn w:val="Normln"/>
    <w:rsid w:val="003233E0"/>
    <w:pPr>
      <w:ind w:left="454" w:hanging="454"/>
    </w:pPr>
  </w:style>
  <w:style w:type="paragraph" w:customStyle="1" w:styleId="odsazeny1">
    <w:name w:val="odsazeny1"/>
    <w:basedOn w:val="Normln"/>
    <w:rsid w:val="003233E0"/>
    <w:pPr>
      <w:widowControl w:val="0"/>
      <w:autoSpaceDE w:val="0"/>
      <w:autoSpaceDN w:val="0"/>
      <w:ind w:left="284" w:hanging="284"/>
    </w:pPr>
  </w:style>
  <w:style w:type="paragraph" w:styleId="Nzev">
    <w:name w:val="Title"/>
    <w:basedOn w:val="Normln"/>
    <w:qFormat/>
    <w:rsid w:val="003233E0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Zkladntext">
    <w:name w:val="Body Text"/>
    <w:basedOn w:val="Normln"/>
    <w:link w:val="ZkladntextChar"/>
    <w:rsid w:val="003233E0"/>
    <w:pPr>
      <w:spacing w:after="120"/>
      <w:jc w:val="left"/>
    </w:pPr>
    <w:rPr>
      <w:sz w:val="20"/>
      <w:szCs w:val="20"/>
    </w:rPr>
  </w:style>
  <w:style w:type="paragraph" w:styleId="Seznam">
    <w:name w:val="List"/>
    <w:basedOn w:val="Normln"/>
    <w:uiPriority w:val="99"/>
    <w:semiHidden/>
    <w:rsid w:val="003233E0"/>
    <w:pPr>
      <w:ind w:left="283" w:hanging="283"/>
      <w:jc w:val="left"/>
    </w:pPr>
    <w:rPr>
      <w:sz w:val="20"/>
      <w:szCs w:val="20"/>
    </w:rPr>
  </w:style>
  <w:style w:type="paragraph" w:styleId="Seznam2">
    <w:name w:val="List 2"/>
    <w:basedOn w:val="Normln"/>
    <w:semiHidden/>
    <w:rsid w:val="003233E0"/>
    <w:pPr>
      <w:ind w:left="566" w:hanging="283"/>
      <w:jc w:val="left"/>
    </w:pPr>
    <w:rPr>
      <w:sz w:val="20"/>
      <w:szCs w:val="20"/>
    </w:rPr>
  </w:style>
  <w:style w:type="paragraph" w:styleId="Seznam3">
    <w:name w:val="List 3"/>
    <w:basedOn w:val="Normln"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3">
    <w:name w:val="List Continue 3"/>
    <w:basedOn w:val="Normln"/>
    <w:semiHidden/>
    <w:rsid w:val="003233E0"/>
    <w:pPr>
      <w:spacing w:after="120"/>
      <w:ind w:left="849"/>
      <w:jc w:val="left"/>
    </w:pPr>
    <w:rPr>
      <w:sz w:val="20"/>
      <w:szCs w:val="20"/>
    </w:rPr>
  </w:style>
  <w:style w:type="paragraph" w:styleId="Zkladntextodsazen">
    <w:name w:val="Body Text Indent"/>
    <w:basedOn w:val="Normln"/>
    <w:semiHidden/>
    <w:rsid w:val="003233E0"/>
    <w:pPr>
      <w:ind w:left="284"/>
    </w:pPr>
    <w:rPr>
      <w:sz w:val="20"/>
      <w:szCs w:val="20"/>
    </w:rPr>
  </w:style>
  <w:style w:type="paragraph" w:styleId="Seznamsodrkami4">
    <w:name w:val="List Bullet 4"/>
    <w:basedOn w:val="Normln"/>
    <w:autoRedefine/>
    <w:semiHidden/>
    <w:rsid w:val="003233E0"/>
    <w:pPr>
      <w:ind w:left="1132" w:hanging="283"/>
      <w:jc w:val="left"/>
    </w:pPr>
    <w:rPr>
      <w:sz w:val="20"/>
      <w:szCs w:val="20"/>
    </w:rPr>
  </w:style>
  <w:style w:type="paragraph" w:styleId="Pokraovnseznamu2">
    <w:name w:val="List Continue 2"/>
    <w:basedOn w:val="Normln"/>
    <w:semiHidden/>
    <w:rsid w:val="003233E0"/>
    <w:pPr>
      <w:spacing w:after="120"/>
      <w:ind w:left="566"/>
      <w:jc w:val="left"/>
    </w:pPr>
    <w:rPr>
      <w:sz w:val="20"/>
      <w:szCs w:val="20"/>
    </w:rPr>
  </w:style>
  <w:style w:type="paragraph" w:styleId="Seznamsodrkami3">
    <w:name w:val="List Bullet 3"/>
    <w:basedOn w:val="Normln"/>
    <w:autoRedefine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">
    <w:name w:val="List Continue"/>
    <w:basedOn w:val="Normln"/>
    <w:semiHidden/>
    <w:rsid w:val="003233E0"/>
    <w:pPr>
      <w:spacing w:after="120"/>
      <w:ind w:left="283"/>
      <w:jc w:val="left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character" w:styleId="slostrnky">
    <w:name w:val="page number"/>
    <w:semiHidden/>
    <w:rsid w:val="003233E0"/>
    <w:rPr>
      <w:rFonts w:cs="Times New Roman"/>
    </w:rPr>
  </w:style>
  <w:style w:type="paragraph" w:styleId="Zpat">
    <w:name w:val="footer"/>
    <w:basedOn w:val="Normln"/>
    <w:link w:val="ZpatChar"/>
    <w:uiPriority w:val="99"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paragraph" w:styleId="Zkladntextodsazen2">
    <w:name w:val="Body Text Indent 2"/>
    <w:basedOn w:val="Normln"/>
    <w:semiHidden/>
    <w:rsid w:val="003233E0"/>
    <w:pPr>
      <w:spacing w:before="120"/>
      <w:ind w:left="357" w:firstLine="284"/>
    </w:pPr>
    <w:rPr>
      <w:rFonts w:ascii="Arial" w:hAnsi="Arial"/>
      <w:sz w:val="20"/>
    </w:rPr>
  </w:style>
  <w:style w:type="paragraph" w:styleId="Zkladntext2">
    <w:name w:val="Body Text 2"/>
    <w:basedOn w:val="Normln"/>
    <w:semiHidden/>
    <w:rsid w:val="003233E0"/>
    <w:pPr>
      <w:jc w:val="center"/>
    </w:pPr>
    <w:rPr>
      <w:rFonts w:ascii="Arial" w:hAnsi="Arial" w:cs="Arial"/>
      <w:b/>
      <w:bCs/>
      <w:smallCaps/>
    </w:rPr>
  </w:style>
  <w:style w:type="character" w:styleId="Odkaznakoment">
    <w:name w:val="annotation reference"/>
    <w:semiHidden/>
    <w:rsid w:val="003233E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3233E0"/>
    <w:pPr>
      <w:jc w:val="left"/>
    </w:pPr>
    <w:rPr>
      <w:sz w:val="20"/>
      <w:szCs w:val="20"/>
    </w:rPr>
  </w:style>
  <w:style w:type="paragraph" w:customStyle="1" w:styleId="Rozloendokumentu1">
    <w:name w:val="Rozložení dokumentu1"/>
    <w:basedOn w:val="Normln"/>
    <w:semiHidden/>
    <w:rsid w:val="003233E0"/>
    <w:pPr>
      <w:shd w:val="clear" w:color="auto" w:fill="000080"/>
    </w:pPr>
    <w:rPr>
      <w:rFonts w:ascii="Tahoma" w:hAnsi="Tahoma"/>
    </w:rPr>
  </w:style>
  <w:style w:type="paragraph" w:customStyle="1" w:styleId="Textbubliny1">
    <w:name w:val="Text bubliny1"/>
    <w:basedOn w:val="Normln"/>
    <w:semiHidden/>
    <w:rsid w:val="003233E0"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semiHidden/>
    <w:rsid w:val="003233E0"/>
    <w:pPr>
      <w:spacing w:after="120"/>
      <w:ind w:left="283"/>
    </w:pPr>
    <w:rPr>
      <w:sz w:val="16"/>
      <w:szCs w:val="16"/>
    </w:rPr>
  </w:style>
  <w:style w:type="paragraph" w:styleId="Zkladntext3">
    <w:name w:val="Body Text 3"/>
    <w:basedOn w:val="Normln"/>
    <w:semiHidden/>
    <w:rsid w:val="003233E0"/>
    <w:pPr>
      <w:spacing w:line="240" w:lineRule="exact"/>
      <w:ind w:right="475"/>
    </w:pPr>
    <w:rPr>
      <w:rFonts w:ascii="Arial" w:hAnsi="Arial"/>
      <w:sz w:val="20"/>
    </w:rPr>
  </w:style>
  <w:style w:type="paragraph" w:styleId="Textbubliny">
    <w:name w:val="Balloon Text"/>
    <w:basedOn w:val="Normln"/>
    <w:semiHidden/>
    <w:rsid w:val="003233E0"/>
    <w:rPr>
      <w:rFonts w:ascii="Tahoma" w:hAnsi="Tahoma" w:cs="Tahoma"/>
      <w:sz w:val="16"/>
      <w:szCs w:val="16"/>
    </w:rPr>
  </w:style>
  <w:style w:type="character" w:styleId="slodku">
    <w:name w:val="line number"/>
    <w:semiHidden/>
    <w:rsid w:val="003233E0"/>
    <w:rPr>
      <w:rFonts w:cs="Times New Roman"/>
    </w:rPr>
  </w:style>
  <w:style w:type="paragraph" w:customStyle="1" w:styleId="Odstavecseseznamem1">
    <w:name w:val="Odstavec se seznamem1"/>
    <w:basedOn w:val="Normln"/>
    <w:rsid w:val="00E70CB3"/>
    <w:pPr>
      <w:ind w:left="708"/>
    </w:pPr>
  </w:style>
  <w:style w:type="character" w:styleId="Hypertextovodkaz">
    <w:name w:val="Hyperlink"/>
    <w:rsid w:val="004B66B9"/>
    <w:rPr>
      <w:rFonts w:cs="Times New Roman"/>
      <w:color w:val="0000FF"/>
      <w:u w:val="single"/>
    </w:rPr>
  </w:style>
  <w:style w:type="paragraph" w:customStyle="1" w:styleId="Styl1">
    <w:name w:val="Styl1"/>
    <w:basedOn w:val="Normln"/>
    <w:rsid w:val="006A34BE"/>
    <w:pPr>
      <w:suppressAutoHyphens/>
      <w:jc w:val="left"/>
    </w:pPr>
    <w:rPr>
      <w:rFonts w:ascii="Arial" w:hAnsi="Arial"/>
      <w:sz w:val="22"/>
      <w:szCs w:val="20"/>
      <w:lang w:eastAsia="ar-SA"/>
    </w:rPr>
  </w:style>
  <w:style w:type="paragraph" w:customStyle="1" w:styleId="Normodsaz">
    <w:name w:val="Norm.odsaz."/>
    <w:basedOn w:val="Normln"/>
    <w:rsid w:val="00CB2895"/>
    <w:pPr>
      <w:tabs>
        <w:tab w:val="num" w:pos="1440"/>
      </w:tabs>
      <w:ind w:left="936" w:hanging="576"/>
    </w:pPr>
    <w:rPr>
      <w:szCs w:val="20"/>
    </w:rPr>
  </w:style>
  <w:style w:type="paragraph" w:customStyle="1" w:styleId="Prosttext1">
    <w:name w:val="Prostý text1"/>
    <w:basedOn w:val="Normln"/>
    <w:rsid w:val="00CB2895"/>
    <w:pPr>
      <w:suppressAutoHyphens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semiHidden/>
    <w:rsid w:val="003673F4"/>
    <w:pPr>
      <w:jc w:val="both"/>
    </w:pPr>
    <w:rPr>
      <w:b/>
      <w:bCs/>
    </w:rPr>
  </w:style>
  <w:style w:type="character" w:customStyle="1" w:styleId="TextkomenteChar">
    <w:name w:val="Text komentáře Char"/>
    <w:link w:val="Textkomente"/>
    <w:semiHidden/>
    <w:locked/>
    <w:rsid w:val="00A107E7"/>
    <w:rPr>
      <w:rFonts w:cs="Times New Roman"/>
      <w:lang w:val="cs-CZ" w:eastAsia="cs-CZ" w:bidi="ar-SA"/>
    </w:rPr>
  </w:style>
  <w:style w:type="character" w:customStyle="1" w:styleId="CharChar1">
    <w:name w:val="Char Char1"/>
    <w:semiHidden/>
    <w:rsid w:val="00A335AF"/>
    <w:rPr>
      <w:rFonts w:cs="Times New Roman"/>
      <w:lang w:val="cs-CZ" w:eastAsia="cs-CZ" w:bidi="ar-SA"/>
    </w:rPr>
  </w:style>
  <w:style w:type="paragraph" w:customStyle="1" w:styleId="ZnakZnak1CharZnakZnakCharCharCharCharZnakZnakCharCharCharCharCharCharChar">
    <w:name w:val="Znak Znak1 Char Znak Znak Char Char Char Char Znak Znak Char Char Char Char Char Char Char"/>
    <w:basedOn w:val="Normln"/>
    <w:rsid w:val="00F87082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WW8Num6z1">
    <w:name w:val="WW8Num6z1"/>
    <w:rsid w:val="00232F97"/>
    <w:rPr>
      <w:rFonts w:ascii="Wingdings" w:hAnsi="Wingdings"/>
    </w:rPr>
  </w:style>
  <w:style w:type="character" w:customStyle="1" w:styleId="tsubjname">
    <w:name w:val="tsubjname"/>
    <w:basedOn w:val="Standardnpsmoodstavce"/>
    <w:rsid w:val="00AB5CB4"/>
  </w:style>
  <w:style w:type="paragraph" w:customStyle="1" w:styleId="cislovani1">
    <w:name w:val="cislovani 1"/>
    <w:basedOn w:val="Normln"/>
    <w:next w:val="Normln"/>
    <w:rsid w:val="00612F82"/>
    <w:pPr>
      <w:keepNext/>
      <w:numPr>
        <w:numId w:val="4"/>
      </w:numPr>
      <w:spacing w:before="480" w:line="288" w:lineRule="auto"/>
      <w:ind w:left="567"/>
      <w:jc w:val="left"/>
    </w:pPr>
    <w:rPr>
      <w:rFonts w:ascii="JohnSans Text Pro" w:hAnsi="JohnSans Text Pro"/>
      <w:b/>
      <w:caps/>
    </w:rPr>
  </w:style>
  <w:style w:type="paragraph" w:customStyle="1" w:styleId="Cislovani2">
    <w:name w:val="Cislovani 2"/>
    <w:basedOn w:val="Normln"/>
    <w:rsid w:val="00612F82"/>
    <w:pPr>
      <w:keepNext/>
      <w:numPr>
        <w:ilvl w:val="1"/>
        <w:numId w:val="4"/>
      </w:numPr>
      <w:tabs>
        <w:tab w:val="left" w:pos="851"/>
        <w:tab w:val="left" w:pos="1021"/>
      </w:tabs>
      <w:spacing w:before="240" w:line="288" w:lineRule="auto"/>
    </w:pPr>
    <w:rPr>
      <w:rFonts w:ascii="JohnSans Text Pro" w:hAnsi="JohnSans Text Pro"/>
      <w:sz w:val="20"/>
    </w:rPr>
  </w:style>
  <w:style w:type="paragraph" w:customStyle="1" w:styleId="Cislovani3">
    <w:name w:val="Cislovani 3"/>
    <w:basedOn w:val="Normln"/>
    <w:rsid w:val="00612F82"/>
    <w:pPr>
      <w:numPr>
        <w:ilvl w:val="2"/>
        <w:numId w:val="4"/>
      </w:numPr>
      <w:tabs>
        <w:tab w:val="left" w:pos="851"/>
      </w:tabs>
      <w:spacing w:before="120" w:line="288" w:lineRule="auto"/>
    </w:pPr>
    <w:rPr>
      <w:rFonts w:ascii="JohnSans Text Pro" w:hAnsi="JohnSans Text Pro"/>
      <w:sz w:val="20"/>
    </w:rPr>
  </w:style>
  <w:style w:type="paragraph" w:customStyle="1" w:styleId="Cislovani4">
    <w:name w:val="Cislovani 4"/>
    <w:basedOn w:val="Normln"/>
    <w:rsid w:val="00612F82"/>
    <w:pPr>
      <w:numPr>
        <w:ilvl w:val="3"/>
        <w:numId w:val="4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sz w:val="20"/>
    </w:rPr>
  </w:style>
  <w:style w:type="paragraph" w:customStyle="1" w:styleId="Cislovani4text">
    <w:name w:val="Cislovani 4 text"/>
    <w:basedOn w:val="Normln"/>
    <w:qFormat/>
    <w:rsid w:val="00612F82"/>
    <w:pPr>
      <w:numPr>
        <w:ilvl w:val="4"/>
        <w:numId w:val="4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i/>
      <w:sz w:val="20"/>
    </w:rPr>
  </w:style>
  <w:style w:type="paragraph" w:styleId="Odstavecseseznamem">
    <w:name w:val="List Paragraph"/>
    <w:basedOn w:val="Normln"/>
    <w:uiPriority w:val="99"/>
    <w:qFormat/>
    <w:rsid w:val="00FF4DE1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styleId="Siln">
    <w:name w:val="Strong"/>
    <w:uiPriority w:val="22"/>
    <w:qFormat/>
    <w:locked/>
    <w:rsid w:val="008C058A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F24EBD"/>
  </w:style>
  <w:style w:type="character" w:customStyle="1" w:styleId="WW8Num1z0">
    <w:name w:val="WW8Num1z0"/>
    <w:rsid w:val="006A68E6"/>
    <w:rPr>
      <w:rFonts w:ascii="Symbol" w:hAnsi="Symbol"/>
    </w:rPr>
  </w:style>
  <w:style w:type="paragraph" w:styleId="Revize">
    <w:name w:val="Revision"/>
    <w:hidden/>
    <w:uiPriority w:val="99"/>
    <w:semiHidden/>
    <w:rsid w:val="0073118C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274C6B"/>
  </w:style>
  <w:style w:type="character" w:customStyle="1" w:styleId="apple-converted-space">
    <w:name w:val="apple-converted-space"/>
    <w:basedOn w:val="Standardnpsmoodstavce"/>
    <w:rsid w:val="002E0983"/>
  </w:style>
  <w:style w:type="character" w:customStyle="1" w:styleId="WW8Num2z6">
    <w:name w:val="WW8Num2z6"/>
    <w:rsid w:val="005C1F42"/>
  </w:style>
  <w:style w:type="character" w:customStyle="1" w:styleId="ZhlavChar">
    <w:name w:val="Záhlaví Char"/>
    <w:basedOn w:val="Standardnpsmoodstavce"/>
    <w:link w:val="Zhlav"/>
    <w:uiPriority w:val="99"/>
    <w:locked/>
    <w:rsid w:val="00182740"/>
  </w:style>
  <w:style w:type="table" w:styleId="Mkatabulky">
    <w:name w:val="Table Grid"/>
    <w:basedOn w:val="Normlntabulka"/>
    <w:locked/>
    <w:rsid w:val="00182740"/>
    <w:rPr>
      <w:rFonts w:ascii="Arial" w:eastAsia="Calibri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3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80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73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3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3ADE7-25F4-48DF-83BE-AF9DF34EA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A04A74-18F3-4577-B8BA-F4266535AD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124D6F-E386-4A85-9B9C-1DB1E9D74F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E94AFC-A61E-44F9-87B5-0DC56034B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13</Pages>
  <Words>5281</Words>
  <Characters>31206</Characters>
  <Application>Microsoft Office Word</Application>
  <DocSecurity>0</DocSecurity>
  <Lines>260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CEP</Company>
  <LinksUpToDate>false</LinksUpToDate>
  <CharactersWithSpaces>36415</CharactersWithSpaces>
  <SharedDoc>false</SharedDoc>
  <HLinks>
    <vt:vector size="12" baseType="variant">
      <vt:variant>
        <vt:i4>6946867</vt:i4>
      </vt:variant>
      <vt:variant>
        <vt:i4>3</vt:i4>
      </vt:variant>
      <vt:variant>
        <vt:i4>0</vt:i4>
      </vt:variant>
      <vt:variant>
        <vt:i4>5</vt:i4>
      </vt:variant>
      <vt:variant>
        <vt:lpwstr>http://www.opzp.cz/</vt:lpwstr>
      </vt:variant>
      <vt:variant>
        <vt:lpwstr/>
      </vt:variant>
      <vt:variant>
        <vt:i4>6946867</vt:i4>
      </vt:variant>
      <vt:variant>
        <vt:i4>0</vt:i4>
      </vt:variant>
      <vt:variant>
        <vt:i4>0</vt:i4>
      </vt:variant>
      <vt:variant>
        <vt:i4>5</vt:i4>
      </vt:variant>
      <vt:variant>
        <vt:lpwstr>http://www.opzp.cz/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CIRI 2016</dc:creator>
  <cp:lastModifiedBy>Kaplanová Lenka</cp:lastModifiedBy>
  <cp:revision>38</cp:revision>
  <cp:lastPrinted>2019-08-06T05:57:00Z</cp:lastPrinted>
  <dcterms:created xsi:type="dcterms:W3CDTF">2024-07-03T07:12:00Z</dcterms:created>
  <dcterms:modified xsi:type="dcterms:W3CDTF">2025-10-07T11:55:00Z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